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B65" w:rsidRPr="00AC0877" w:rsidRDefault="00A84B65" w:rsidP="004603EC">
      <w:pPr>
        <w:jc w:val="center"/>
        <w:rPr>
          <w:rFonts w:ascii="ＭＳ ゴシック"/>
        </w:rPr>
      </w:pPr>
      <w:bookmarkStart w:id="0" w:name="_GoBack"/>
      <w:bookmarkEnd w:id="0"/>
    </w:p>
    <w:p w:rsidR="00A84B65" w:rsidRPr="00AC0877" w:rsidRDefault="00A84B65" w:rsidP="004603EC">
      <w:pPr>
        <w:jc w:val="center"/>
        <w:rPr>
          <w:rFonts w:ascii="ＭＳ ゴシック"/>
        </w:rPr>
      </w:pPr>
    </w:p>
    <w:p w:rsidR="00A84B65" w:rsidRPr="00AC0877" w:rsidRDefault="00A84B65" w:rsidP="004603EC">
      <w:pPr>
        <w:jc w:val="center"/>
        <w:rPr>
          <w:rFonts w:ascii="ＭＳ ゴシック"/>
        </w:rPr>
      </w:pPr>
    </w:p>
    <w:p w:rsidR="00A84B65" w:rsidRPr="00AC0877" w:rsidRDefault="00A84B65" w:rsidP="004603EC">
      <w:pPr>
        <w:jc w:val="center"/>
        <w:rPr>
          <w:rFonts w:ascii="ＭＳ ゴシック"/>
        </w:rPr>
      </w:pPr>
    </w:p>
    <w:p w:rsidR="00A84B65" w:rsidRPr="00AC0877" w:rsidRDefault="00A84B65" w:rsidP="004603EC">
      <w:pPr>
        <w:jc w:val="center"/>
        <w:rPr>
          <w:rFonts w:ascii="ＭＳ ゴシック"/>
        </w:rPr>
      </w:pPr>
    </w:p>
    <w:p w:rsidR="00A84B65" w:rsidRPr="00AC0877" w:rsidRDefault="00A84B65" w:rsidP="004603EC">
      <w:pPr>
        <w:jc w:val="center"/>
        <w:rPr>
          <w:rFonts w:ascii="ＭＳ ゴシック"/>
        </w:rPr>
      </w:pPr>
    </w:p>
    <w:p w:rsidR="00A84B65" w:rsidRPr="00AC0877" w:rsidRDefault="00A84B65" w:rsidP="004603EC">
      <w:pPr>
        <w:jc w:val="center"/>
        <w:rPr>
          <w:rFonts w:ascii="ＭＳ ゴシック"/>
        </w:rPr>
      </w:pPr>
    </w:p>
    <w:p w:rsidR="00A84B65" w:rsidRPr="00AC0877" w:rsidRDefault="00A84B65" w:rsidP="004603EC">
      <w:pPr>
        <w:jc w:val="center"/>
        <w:rPr>
          <w:rFonts w:ascii="ＭＳ ゴシック"/>
        </w:rPr>
      </w:pPr>
    </w:p>
    <w:p w:rsidR="00A84B65" w:rsidRPr="00AC0877" w:rsidRDefault="00A84B65" w:rsidP="004603EC">
      <w:pPr>
        <w:jc w:val="center"/>
        <w:rPr>
          <w:rFonts w:ascii="ＭＳ ゴシック"/>
        </w:rPr>
      </w:pPr>
    </w:p>
    <w:tbl>
      <w:tblPr>
        <w:tblpPr w:topFromText="142" w:bottomFromText="142" w:vertAnchor="text" w:tblpXSpec="center" w:tblpYSpec="bottom"/>
        <w:tblOverlap w:val="never"/>
        <w:tblW w:w="0" w:type="auto"/>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AC0877" w:rsidRPr="00AC0877" w:rsidTr="00C7716D">
        <w:trPr>
          <w:trHeight w:val="1611"/>
        </w:trPr>
        <w:tc>
          <w:tcPr>
            <w:tcW w:w="7655" w:type="dxa"/>
            <w:tcBorders>
              <w:top w:val="single" w:sz="4" w:space="0" w:color="auto"/>
              <w:bottom w:val="single" w:sz="4" w:space="0" w:color="auto"/>
            </w:tcBorders>
          </w:tcPr>
          <w:p w:rsidR="00A84B65" w:rsidRPr="00AC0877" w:rsidRDefault="00A84B65" w:rsidP="00CF1456">
            <w:pPr>
              <w:jc w:val="center"/>
              <w:rPr>
                <w:rFonts w:ascii="ＭＳ ゴシック"/>
                <w:b/>
                <w:sz w:val="44"/>
              </w:rPr>
            </w:pPr>
          </w:p>
          <w:p w:rsidR="00A84B65" w:rsidRPr="00AC0877" w:rsidRDefault="006A22C8" w:rsidP="00CF1456">
            <w:pPr>
              <w:jc w:val="center"/>
              <w:rPr>
                <w:rFonts w:ascii="ＭＳ ゴシック"/>
                <w:b/>
                <w:sz w:val="44"/>
              </w:rPr>
            </w:pPr>
            <w:r w:rsidRPr="00AC0877">
              <w:rPr>
                <w:rFonts w:ascii="ＭＳ ゴシック" w:hAnsi="ＭＳ ゴシック" w:hint="eastAsia"/>
                <w:b/>
                <w:sz w:val="44"/>
              </w:rPr>
              <w:t>１５０７</w:t>
            </w:r>
            <w:r w:rsidR="00A84B65" w:rsidRPr="00AC0877">
              <w:rPr>
                <w:rFonts w:ascii="ＭＳ ゴシック" w:hAnsi="ＭＳ ゴシック" w:hint="eastAsia"/>
                <w:b/>
                <w:sz w:val="44"/>
              </w:rPr>
              <w:t>．</w:t>
            </w:r>
            <w:r w:rsidR="00A84B65" w:rsidRPr="00AC0877">
              <w:rPr>
                <w:rFonts w:hint="eastAsia"/>
                <w:b/>
                <w:sz w:val="44"/>
              </w:rPr>
              <w:t>入港届</w:t>
            </w:r>
          </w:p>
          <w:p w:rsidR="00A84B65" w:rsidRPr="00AC0877" w:rsidRDefault="00A84B65" w:rsidP="00CF1456">
            <w:pPr>
              <w:jc w:val="center"/>
              <w:rPr>
                <w:rFonts w:ascii="ＭＳ ゴシック"/>
                <w:b/>
                <w:sz w:val="44"/>
              </w:rPr>
            </w:pPr>
          </w:p>
        </w:tc>
      </w:tr>
    </w:tbl>
    <w:p w:rsidR="00A84B65" w:rsidRPr="00AC0877" w:rsidRDefault="00A84B65" w:rsidP="004603EC">
      <w:pPr>
        <w:jc w:val="center"/>
        <w:rPr>
          <w:rFonts w:ascii="ＭＳ ゴシック"/>
          <w:sz w:val="44"/>
          <w:szCs w:val="44"/>
        </w:rPr>
      </w:pPr>
    </w:p>
    <w:p w:rsidR="00A84B65" w:rsidRPr="00AC0877" w:rsidRDefault="00A84B65" w:rsidP="004603EC">
      <w:pPr>
        <w:jc w:val="center"/>
        <w:rPr>
          <w:rFonts w:ascii="ＭＳ ゴシック"/>
          <w:sz w:val="44"/>
          <w:szCs w:val="44"/>
        </w:rPr>
      </w:pPr>
    </w:p>
    <w:p w:rsidR="00A84B65" w:rsidRPr="00AC0877" w:rsidRDefault="00A84B65" w:rsidP="004603EC">
      <w:pPr>
        <w:jc w:val="center"/>
        <w:rPr>
          <w:rFonts w:ascii="ＭＳ ゴシック"/>
          <w:sz w:val="44"/>
          <w:szCs w:val="44"/>
        </w:rPr>
      </w:pPr>
    </w:p>
    <w:p w:rsidR="00A84B65" w:rsidRPr="00AC0877" w:rsidRDefault="00A84B65" w:rsidP="004603EC">
      <w:pPr>
        <w:jc w:val="center"/>
        <w:rPr>
          <w:rFonts w:ascii="ＭＳ ゴシック"/>
          <w:sz w:val="44"/>
          <w:szCs w:val="44"/>
        </w:rPr>
      </w:pPr>
    </w:p>
    <w:p w:rsidR="00A84B65" w:rsidRPr="00AC0877" w:rsidRDefault="00A84B65" w:rsidP="004603EC">
      <w:pPr>
        <w:jc w:val="center"/>
        <w:rPr>
          <w:rFonts w:ascii="ＭＳ ゴシック"/>
          <w:sz w:val="44"/>
          <w:szCs w:val="44"/>
        </w:rPr>
      </w:pPr>
    </w:p>
    <w:p w:rsidR="00A84B65" w:rsidRPr="00AC0877" w:rsidRDefault="00A84B65" w:rsidP="004603EC">
      <w:pPr>
        <w:jc w:val="center"/>
        <w:rPr>
          <w:rFonts w:ascii="ＭＳ ゴシック"/>
          <w:sz w:val="44"/>
          <w:szCs w:val="44"/>
        </w:rPr>
      </w:pPr>
    </w:p>
    <w:p w:rsidR="00A84B65" w:rsidRPr="00AC0877" w:rsidRDefault="00A84B65" w:rsidP="004603EC">
      <w:pPr>
        <w:jc w:val="center"/>
        <w:rPr>
          <w:rFonts w:ascii="ＭＳ ゴシック"/>
          <w:sz w:val="44"/>
          <w:szCs w:val="44"/>
        </w:rPr>
      </w:pPr>
    </w:p>
    <w:p w:rsidR="00A84B65" w:rsidRPr="00AC0877" w:rsidRDefault="00A84B65" w:rsidP="000310BD">
      <w:pPr>
        <w:jc w:val="center"/>
        <w:rPr>
          <w:rFonts w:ascii="ＭＳ ゴシック"/>
          <w:sz w:val="44"/>
          <w:szCs w:val="44"/>
        </w:rPr>
      </w:pPr>
    </w:p>
    <w:p w:rsidR="00A84B65" w:rsidRPr="00AC0877" w:rsidRDefault="00A84B65" w:rsidP="000310BD">
      <w:pPr>
        <w:jc w:val="center"/>
        <w:rPr>
          <w:rFonts w:ascii="ＭＳ ゴシック"/>
          <w:sz w:val="44"/>
          <w:szCs w:val="44"/>
        </w:rPr>
      </w:pPr>
    </w:p>
    <w:p w:rsidR="00A84B65" w:rsidRPr="00AC0877" w:rsidRDefault="00A84B65" w:rsidP="000310BD">
      <w:pPr>
        <w:jc w:val="center"/>
        <w:rPr>
          <w:rFonts w:ascii="ＭＳ ゴシック"/>
          <w:sz w:val="44"/>
          <w:szCs w:val="44"/>
        </w:rPr>
      </w:pPr>
    </w:p>
    <w:p w:rsidR="00A84B65" w:rsidRPr="00AC0877" w:rsidRDefault="00A84B65" w:rsidP="000310BD">
      <w:pPr>
        <w:jc w:val="center"/>
        <w:rPr>
          <w:rFonts w:ascii="ＭＳ ゴシック"/>
          <w:sz w:val="44"/>
          <w:szCs w:val="44"/>
        </w:rPr>
      </w:pPr>
    </w:p>
    <w:tbl>
      <w:tblPr>
        <w:tblpPr w:topFromText="142" w:bottomFromText="142" w:vertAnchor="text" w:horzAnchor="margin" w:tblpXSpec="center" w:tblpY="338"/>
        <w:tblOverlap w:val="nev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AC0877" w:rsidRPr="00AC0877"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A84B65" w:rsidRPr="00AC0877" w:rsidRDefault="00A84B65" w:rsidP="000310BD">
            <w:pPr>
              <w:jc w:val="center"/>
              <w:rPr>
                <w:rFonts w:ascii="ＭＳ ゴシック"/>
              </w:rPr>
            </w:pPr>
            <w:r w:rsidRPr="00AC0877">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A84B65" w:rsidRPr="00AC0877" w:rsidRDefault="00BD4774" w:rsidP="000310BD">
            <w:pPr>
              <w:jc w:val="center"/>
              <w:rPr>
                <w:rFonts w:ascii="ＭＳ ゴシック"/>
              </w:rPr>
            </w:pPr>
            <w:r w:rsidRPr="00AC0877">
              <w:rPr>
                <w:rFonts w:ascii="ＭＳ ゴシック" w:hAnsi="ＭＳ ゴシック" w:hint="eastAsia"/>
              </w:rPr>
              <w:t>業務名</w:t>
            </w:r>
          </w:p>
        </w:tc>
      </w:tr>
      <w:tr w:rsidR="00AC0877" w:rsidRPr="00AC0877"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A84B65" w:rsidRPr="00AC0877" w:rsidRDefault="00A84B65" w:rsidP="000310BD">
            <w:pPr>
              <w:jc w:val="center"/>
              <w:rPr>
                <w:rFonts w:ascii="ＭＳ ゴシック"/>
              </w:rPr>
            </w:pPr>
            <w:r w:rsidRPr="00AC0877">
              <w:rPr>
                <w:rFonts w:hint="eastAsia"/>
              </w:rPr>
              <w:t>ＧＩＲ</w:t>
            </w:r>
          </w:p>
        </w:tc>
        <w:tc>
          <w:tcPr>
            <w:tcW w:w="4253" w:type="dxa"/>
            <w:tcBorders>
              <w:top w:val="single" w:sz="4" w:space="0" w:color="auto"/>
              <w:left w:val="single" w:sz="4" w:space="0" w:color="auto"/>
              <w:bottom w:val="single" w:sz="4" w:space="0" w:color="auto"/>
              <w:right w:val="single" w:sz="4" w:space="0" w:color="auto"/>
            </w:tcBorders>
            <w:vAlign w:val="center"/>
          </w:tcPr>
          <w:p w:rsidR="00A84B65" w:rsidRPr="00AC0877" w:rsidRDefault="00A84B65" w:rsidP="000310BD">
            <w:pPr>
              <w:jc w:val="center"/>
              <w:rPr>
                <w:rFonts w:ascii="ＭＳ ゴシック"/>
              </w:rPr>
            </w:pPr>
            <w:r w:rsidRPr="00AC0877">
              <w:rPr>
                <w:rFonts w:hint="eastAsia"/>
              </w:rPr>
              <w:t>入港届呼出し</w:t>
            </w:r>
          </w:p>
        </w:tc>
      </w:tr>
      <w:tr w:rsidR="00AC0877" w:rsidRPr="00AC0877"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A84B65" w:rsidRPr="00AC0877" w:rsidRDefault="00A84B65" w:rsidP="000310BD">
            <w:pPr>
              <w:jc w:val="center"/>
              <w:rPr>
                <w:rFonts w:ascii="ＭＳ ゴシック"/>
              </w:rPr>
            </w:pPr>
            <w:r w:rsidRPr="00AC0877">
              <w:rPr>
                <w:rFonts w:hint="eastAsia"/>
              </w:rPr>
              <w:t>ＧＩＲ０１</w:t>
            </w:r>
          </w:p>
        </w:tc>
        <w:tc>
          <w:tcPr>
            <w:tcW w:w="4253" w:type="dxa"/>
            <w:tcBorders>
              <w:top w:val="single" w:sz="4" w:space="0" w:color="auto"/>
              <w:left w:val="single" w:sz="4" w:space="0" w:color="auto"/>
              <w:bottom w:val="single" w:sz="4" w:space="0" w:color="auto"/>
              <w:right w:val="single" w:sz="4" w:space="0" w:color="auto"/>
            </w:tcBorders>
            <w:vAlign w:val="center"/>
          </w:tcPr>
          <w:p w:rsidR="00A84B65" w:rsidRPr="00AC0877" w:rsidRDefault="00A84B65" w:rsidP="000310BD">
            <w:pPr>
              <w:jc w:val="center"/>
              <w:rPr>
                <w:rFonts w:ascii="ＭＳ ゴシック"/>
              </w:rPr>
            </w:pPr>
            <w:r w:rsidRPr="00AC0877">
              <w:rPr>
                <w:rFonts w:hint="eastAsia"/>
              </w:rPr>
              <w:t>入港届</w:t>
            </w:r>
          </w:p>
        </w:tc>
      </w:tr>
    </w:tbl>
    <w:p w:rsidR="00A84B65" w:rsidRPr="00AC0877" w:rsidRDefault="00A84B65" w:rsidP="003D1267">
      <w:pPr>
        <w:autoSpaceDE w:val="0"/>
        <w:autoSpaceDN w:val="0"/>
        <w:adjustRightInd w:val="0"/>
        <w:jc w:val="left"/>
        <w:rPr>
          <w:rFonts w:ascii="ＭＳ ゴシック" w:cs="ＭＳ 明朝"/>
          <w:szCs w:val="22"/>
        </w:rPr>
      </w:pPr>
      <w:r w:rsidRPr="00AC0877">
        <w:rPr>
          <w:rFonts w:ascii="ＭＳ ゴシック"/>
        </w:rPr>
        <w:br w:type="page"/>
      </w:r>
      <w:r w:rsidRPr="00AC0877">
        <w:rPr>
          <w:rFonts w:ascii="ＭＳ ゴシック" w:hAnsi="ＭＳ ゴシック" w:cs="ＭＳ 明朝" w:hint="eastAsia"/>
          <w:szCs w:val="22"/>
        </w:rPr>
        <w:lastRenderedPageBreak/>
        <w:t>１．業務概要</w:t>
      </w:r>
    </w:p>
    <w:p w:rsidR="00A84B65" w:rsidRPr="00AC0877" w:rsidRDefault="00A84B65" w:rsidP="00A6438A">
      <w:pPr>
        <w:tabs>
          <w:tab w:val="left" w:pos="594"/>
        </w:tabs>
        <w:ind w:leftChars="199" w:left="395" w:firstLineChars="100" w:firstLine="198"/>
      </w:pPr>
      <w:r w:rsidRPr="00AC0877">
        <w:rPr>
          <w:rFonts w:hint="eastAsia"/>
        </w:rPr>
        <w:t>航空会社が当該空港到着後、到着便名及び到着空港に係る入港届情報をシステムに登録し、入港届を行う。</w:t>
      </w:r>
    </w:p>
    <w:p w:rsidR="00A84B65" w:rsidRPr="00AC0877" w:rsidRDefault="00A84B65" w:rsidP="00A6438A">
      <w:pPr>
        <w:ind w:leftChars="200" w:left="397" w:firstLineChars="100" w:firstLine="198"/>
        <w:jc w:val="left"/>
      </w:pPr>
      <w:r w:rsidRPr="00AC0877">
        <w:rPr>
          <w:rFonts w:hint="eastAsia"/>
        </w:rPr>
        <w:t>また、本業務により入港届の変更及び取消しを可能とする。なお、税関は事後に本業務を行うことができる。</w:t>
      </w:r>
    </w:p>
    <w:p w:rsidR="00A84B65" w:rsidRPr="00AC0877" w:rsidRDefault="00A84B65" w:rsidP="002E02A2">
      <w:pPr>
        <w:tabs>
          <w:tab w:val="left" w:pos="990"/>
        </w:tabs>
        <w:ind w:firstLine="187"/>
        <w:rPr>
          <w:rFonts w:ascii="ＭＳ ゴシック"/>
          <w:szCs w:val="22"/>
        </w:rPr>
      </w:pPr>
      <w:r w:rsidRPr="00AC0877">
        <w:rPr>
          <w:rFonts w:ascii="ＭＳ ゴシック" w:hAnsi="ＭＳ ゴシック" w:hint="eastAsia"/>
          <w:szCs w:val="22"/>
        </w:rPr>
        <w:t>（１）「</w:t>
      </w:r>
      <w:r w:rsidRPr="00AC0877">
        <w:rPr>
          <w:rFonts w:hint="eastAsia"/>
        </w:rPr>
        <w:t>入港届呼出し（ＧＩＲ）」業務の場合</w:t>
      </w:r>
    </w:p>
    <w:p w:rsidR="00A84B65" w:rsidRPr="00AC0877" w:rsidRDefault="00A84B65" w:rsidP="00F704CC">
      <w:pPr>
        <w:ind w:firstLineChars="500" w:firstLine="992"/>
      </w:pPr>
      <w:r w:rsidRPr="00AC0877">
        <w:rPr>
          <w:rFonts w:hint="eastAsia"/>
        </w:rPr>
        <w:t>到着便名及び到着空港に係る入港届情報の変更を行う場合に、入港届情報を呼び出す。</w:t>
      </w:r>
    </w:p>
    <w:p w:rsidR="00A84B65" w:rsidRPr="00AC0877" w:rsidRDefault="00A84B65" w:rsidP="00F704CC">
      <w:pPr>
        <w:ind w:leftChars="400" w:left="794" w:firstLineChars="100" w:firstLine="198"/>
      </w:pPr>
      <w:r w:rsidRPr="00AC0877">
        <w:rPr>
          <w:rFonts w:hint="eastAsia"/>
        </w:rPr>
        <w:t>また、事前に行われた</w:t>
      </w:r>
      <w:r w:rsidR="00262059" w:rsidRPr="00AC0877">
        <w:rPr>
          <w:rFonts w:hint="eastAsia"/>
        </w:rPr>
        <w:t>「</w:t>
      </w:r>
      <w:r w:rsidRPr="00AC0877">
        <w:rPr>
          <w:rFonts w:hint="eastAsia"/>
        </w:rPr>
        <w:t>検疫前通報（ＧＩＡ０１）</w:t>
      </w:r>
      <w:r w:rsidR="00262059" w:rsidRPr="00AC0877">
        <w:rPr>
          <w:rFonts w:hint="eastAsia"/>
        </w:rPr>
        <w:t>」</w:t>
      </w:r>
      <w:r w:rsidRPr="00AC0877">
        <w:rPr>
          <w:rFonts w:hint="eastAsia"/>
        </w:rPr>
        <w:t>業務または</w:t>
      </w:r>
      <w:r w:rsidR="00262059" w:rsidRPr="00AC0877">
        <w:rPr>
          <w:rFonts w:hint="eastAsia"/>
        </w:rPr>
        <w:t>「</w:t>
      </w:r>
      <w:r w:rsidRPr="00AC0877">
        <w:rPr>
          <w:rFonts w:hint="eastAsia"/>
        </w:rPr>
        <w:t>乗員上陸許可申請（ＣＬＰ０１）</w:t>
      </w:r>
      <w:r w:rsidR="00262059" w:rsidRPr="00AC0877">
        <w:rPr>
          <w:rFonts w:hint="eastAsia"/>
        </w:rPr>
        <w:t>」</w:t>
      </w:r>
      <w:r w:rsidRPr="00AC0877">
        <w:rPr>
          <w:rFonts w:hint="eastAsia"/>
        </w:rPr>
        <w:t>業務のうち、入港届に利用しうる情報を呼び出す。</w:t>
      </w:r>
    </w:p>
    <w:p w:rsidR="00A84B65" w:rsidRPr="00AC0877" w:rsidRDefault="00A84B65" w:rsidP="00424959">
      <w:pPr>
        <w:ind w:firstLine="187"/>
        <w:rPr>
          <w:rFonts w:ascii="ＭＳ ゴシック"/>
          <w:szCs w:val="22"/>
        </w:rPr>
      </w:pPr>
      <w:r w:rsidRPr="00AC0877">
        <w:rPr>
          <w:rFonts w:ascii="ＭＳ ゴシック" w:hAnsi="ＭＳ ゴシック" w:hint="eastAsia"/>
          <w:szCs w:val="22"/>
        </w:rPr>
        <w:t>（２）「</w:t>
      </w:r>
      <w:r w:rsidRPr="00AC0877">
        <w:rPr>
          <w:rFonts w:hint="eastAsia"/>
        </w:rPr>
        <w:t>入港届（ＧＩＲ０１）」業務の場合</w:t>
      </w:r>
    </w:p>
    <w:p w:rsidR="00A84B65" w:rsidRPr="00AC0877" w:rsidRDefault="00A84B65" w:rsidP="00262059">
      <w:pPr>
        <w:ind w:firstLineChars="500" w:firstLine="992"/>
      </w:pPr>
      <w:r w:rsidRPr="00AC0877">
        <w:rPr>
          <w:rFonts w:hint="eastAsia"/>
        </w:rPr>
        <w:t>到着便名及び到着空港に係る入港届情報の登録、変更及び取消しを行う。</w:t>
      </w:r>
    </w:p>
    <w:p w:rsidR="00A84B65" w:rsidRPr="00AC0877" w:rsidRDefault="00A84B65" w:rsidP="00A6438A">
      <w:pPr>
        <w:ind w:firstLineChars="450" w:firstLine="893"/>
      </w:pPr>
    </w:p>
    <w:tbl>
      <w:tblPr>
        <w:tblW w:w="0" w:type="auto"/>
        <w:tblInd w:w="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4752"/>
      </w:tblGrid>
      <w:tr w:rsidR="00AC0877" w:rsidRPr="00AC0877" w:rsidTr="00C87FE7">
        <w:tc>
          <w:tcPr>
            <w:tcW w:w="3564" w:type="dxa"/>
            <w:shd w:val="clear" w:color="auto" w:fill="auto"/>
          </w:tcPr>
          <w:p w:rsidR="00A84B65" w:rsidRPr="00AC0877" w:rsidRDefault="00A84B65" w:rsidP="00C87FE7">
            <w:pPr>
              <w:jc w:val="center"/>
            </w:pPr>
            <w:r w:rsidRPr="00AC0877">
              <w:rPr>
                <w:rFonts w:hint="eastAsia"/>
              </w:rPr>
              <w:t>手続名</w:t>
            </w:r>
          </w:p>
        </w:tc>
        <w:tc>
          <w:tcPr>
            <w:tcW w:w="4752" w:type="dxa"/>
            <w:shd w:val="clear" w:color="auto" w:fill="auto"/>
          </w:tcPr>
          <w:p w:rsidR="00A84B65" w:rsidRPr="00AC0877" w:rsidRDefault="00A84B65" w:rsidP="00C87FE7">
            <w:pPr>
              <w:ind w:firstLineChars="905" w:firstLine="1796"/>
              <w:jc w:val="left"/>
            </w:pPr>
            <w:r w:rsidRPr="00AC0877">
              <w:rPr>
                <w:rFonts w:hint="eastAsia"/>
              </w:rPr>
              <w:t>提出先</w:t>
            </w:r>
          </w:p>
        </w:tc>
      </w:tr>
      <w:tr w:rsidR="00AC0877" w:rsidRPr="00AC0877" w:rsidTr="00C87FE7">
        <w:tc>
          <w:tcPr>
            <w:tcW w:w="3564" w:type="dxa"/>
            <w:shd w:val="clear" w:color="auto" w:fill="auto"/>
          </w:tcPr>
          <w:p w:rsidR="00A84B65" w:rsidRPr="00AC0877" w:rsidRDefault="00A84B65" w:rsidP="00C87FE7">
            <w:pPr>
              <w:jc w:val="left"/>
            </w:pPr>
            <w:r w:rsidRPr="00AC0877">
              <w:rPr>
                <w:rFonts w:hint="eastAsia"/>
              </w:rPr>
              <w:t>入港届</w:t>
            </w:r>
          </w:p>
        </w:tc>
        <w:tc>
          <w:tcPr>
            <w:tcW w:w="4752" w:type="dxa"/>
            <w:shd w:val="clear" w:color="auto" w:fill="auto"/>
          </w:tcPr>
          <w:p w:rsidR="00A84B65" w:rsidRPr="00AC0877" w:rsidRDefault="00A84B65" w:rsidP="00C87FE7">
            <w:pPr>
              <w:jc w:val="left"/>
            </w:pPr>
            <w:r w:rsidRPr="00AC0877">
              <w:rPr>
                <w:rFonts w:hint="eastAsia"/>
              </w:rPr>
              <w:t>税関</w:t>
            </w:r>
          </w:p>
        </w:tc>
      </w:tr>
      <w:tr w:rsidR="00AC0877" w:rsidRPr="00AC0877" w:rsidTr="00C87FE7">
        <w:tc>
          <w:tcPr>
            <w:tcW w:w="3564" w:type="dxa"/>
            <w:shd w:val="clear" w:color="auto" w:fill="auto"/>
          </w:tcPr>
          <w:p w:rsidR="00A84B65" w:rsidRPr="00AC0877" w:rsidRDefault="00A84B65" w:rsidP="00C87FE7">
            <w:pPr>
              <w:jc w:val="left"/>
            </w:pPr>
            <w:r w:rsidRPr="00AC0877">
              <w:rPr>
                <w:rFonts w:hint="eastAsia"/>
              </w:rPr>
              <w:t>入港届</w:t>
            </w:r>
          </w:p>
        </w:tc>
        <w:tc>
          <w:tcPr>
            <w:tcW w:w="4752" w:type="dxa"/>
            <w:shd w:val="clear" w:color="auto" w:fill="auto"/>
          </w:tcPr>
          <w:p w:rsidR="00A84B65" w:rsidRPr="00AC0877" w:rsidRDefault="0059516B" w:rsidP="00C87FE7">
            <w:pPr>
              <w:jc w:val="left"/>
            </w:pPr>
            <w:r w:rsidRPr="00AC0877">
              <w:rPr>
                <w:rFonts w:hint="eastAsia"/>
              </w:rPr>
              <w:t>入管</w:t>
            </w:r>
          </w:p>
        </w:tc>
      </w:tr>
      <w:tr w:rsidR="00A84B65" w:rsidRPr="00AC0877" w:rsidTr="00C87FE7">
        <w:tc>
          <w:tcPr>
            <w:tcW w:w="3564" w:type="dxa"/>
            <w:shd w:val="clear" w:color="auto" w:fill="auto"/>
          </w:tcPr>
          <w:p w:rsidR="00A84B65" w:rsidRPr="00AC0877" w:rsidRDefault="00A84B65" w:rsidP="00C87FE7">
            <w:pPr>
              <w:jc w:val="left"/>
            </w:pPr>
            <w:r w:rsidRPr="00AC0877">
              <w:rPr>
                <w:rFonts w:hint="eastAsia"/>
              </w:rPr>
              <w:t>明告書提出</w:t>
            </w:r>
          </w:p>
        </w:tc>
        <w:tc>
          <w:tcPr>
            <w:tcW w:w="4752" w:type="dxa"/>
            <w:shd w:val="clear" w:color="auto" w:fill="auto"/>
          </w:tcPr>
          <w:p w:rsidR="00A84B65" w:rsidRPr="00AC0877" w:rsidRDefault="00A84B65" w:rsidP="00C87FE7">
            <w:pPr>
              <w:jc w:val="left"/>
            </w:pPr>
            <w:r w:rsidRPr="00AC0877">
              <w:rPr>
                <w:rFonts w:hint="eastAsia"/>
              </w:rPr>
              <w:t>検疫所</w:t>
            </w:r>
          </w:p>
        </w:tc>
      </w:tr>
    </w:tbl>
    <w:p w:rsidR="00A84B65" w:rsidRPr="00AC0877" w:rsidRDefault="00A84B65" w:rsidP="005953B5">
      <w:pPr>
        <w:rPr>
          <w:rFonts w:ascii="ＭＳ ゴシック"/>
          <w:szCs w:val="22"/>
        </w:rPr>
      </w:pPr>
    </w:p>
    <w:p w:rsidR="00A84B65" w:rsidRPr="00AC0877" w:rsidRDefault="00A84B65" w:rsidP="0003102C">
      <w:pPr>
        <w:outlineLvl w:val="0"/>
        <w:rPr>
          <w:rFonts w:ascii="ＭＳ ゴシック"/>
          <w:noProof/>
          <w:szCs w:val="22"/>
        </w:rPr>
      </w:pPr>
      <w:r w:rsidRPr="00AC0877">
        <w:rPr>
          <w:rFonts w:ascii="ＭＳ ゴシック" w:hAnsi="ＭＳ ゴシック" w:hint="eastAsia"/>
          <w:noProof/>
          <w:szCs w:val="22"/>
        </w:rPr>
        <w:t>２．入力者</w:t>
      </w:r>
    </w:p>
    <w:p w:rsidR="00A84B65" w:rsidRPr="00AC0877" w:rsidRDefault="00A84B65" w:rsidP="00A6438A">
      <w:pPr>
        <w:autoSpaceDE w:val="0"/>
        <w:autoSpaceDN w:val="0"/>
        <w:adjustRightInd w:val="0"/>
        <w:ind w:leftChars="225" w:left="446" w:firstLineChars="100" w:firstLine="198"/>
        <w:jc w:val="left"/>
        <w:rPr>
          <w:rFonts w:ascii="ＭＳ ゴシック"/>
          <w:szCs w:val="22"/>
        </w:rPr>
      </w:pPr>
      <w:r w:rsidRPr="00AC0877">
        <w:rPr>
          <w:rFonts w:ascii="ＭＳ ゴシック" w:hAnsi="ＭＳ ゴシック" w:hint="eastAsia"/>
          <w:szCs w:val="22"/>
        </w:rPr>
        <w:t>税関、航空会社</w:t>
      </w:r>
    </w:p>
    <w:p w:rsidR="00A84B65" w:rsidRPr="00AC0877" w:rsidRDefault="00A84B65" w:rsidP="005953B5">
      <w:pPr>
        <w:autoSpaceDE w:val="0"/>
        <w:autoSpaceDN w:val="0"/>
        <w:adjustRightInd w:val="0"/>
        <w:jc w:val="left"/>
        <w:rPr>
          <w:rFonts w:ascii="ＭＳ ゴシック"/>
          <w:szCs w:val="22"/>
        </w:rPr>
      </w:pPr>
    </w:p>
    <w:p w:rsidR="00A84B65" w:rsidRPr="00AC0877" w:rsidRDefault="00A84B65" w:rsidP="007E3A62">
      <w:pPr>
        <w:autoSpaceDE w:val="0"/>
        <w:autoSpaceDN w:val="0"/>
        <w:adjustRightInd w:val="0"/>
        <w:jc w:val="left"/>
        <w:rPr>
          <w:rFonts w:ascii="ＭＳ ゴシック" w:cs="ＭＳ 明朝"/>
          <w:szCs w:val="22"/>
        </w:rPr>
      </w:pPr>
      <w:r w:rsidRPr="00AC0877">
        <w:rPr>
          <w:rFonts w:ascii="ＭＳ ゴシック" w:hAnsi="ＭＳ ゴシック" w:cs="ＭＳ 明朝" w:hint="eastAsia"/>
          <w:szCs w:val="22"/>
        </w:rPr>
        <w:t>３．制限事項</w:t>
      </w:r>
    </w:p>
    <w:p w:rsidR="00A84B65" w:rsidRPr="00AC0877" w:rsidRDefault="00A84B65" w:rsidP="00A6438A">
      <w:pPr>
        <w:autoSpaceDE w:val="0"/>
        <w:autoSpaceDN w:val="0"/>
        <w:adjustRightInd w:val="0"/>
        <w:ind w:firstLineChars="300" w:firstLine="595"/>
        <w:jc w:val="left"/>
        <w:rPr>
          <w:rFonts w:ascii="ＭＳ ゴシック" w:cs="ＭＳ 明朝"/>
          <w:szCs w:val="22"/>
        </w:rPr>
      </w:pPr>
      <w:r w:rsidRPr="00AC0877">
        <w:rPr>
          <w:rFonts w:ascii="ＭＳ ゴシック" w:hAnsi="ＭＳ ゴシック" w:cs="ＭＳ 明朝" w:hint="eastAsia"/>
          <w:szCs w:val="22"/>
        </w:rPr>
        <w:t>なし</w:t>
      </w:r>
    </w:p>
    <w:p w:rsidR="00A84B65" w:rsidRPr="00AC0877" w:rsidRDefault="00A84B65" w:rsidP="007E3A62">
      <w:pPr>
        <w:autoSpaceDE w:val="0"/>
        <w:autoSpaceDN w:val="0"/>
        <w:adjustRightInd w:val="0"/>
        <w:jc w:val="left"/>
        <w:rPr>
          <w:rFonts w:ascii="ＭＳ ゴシック"/>
          <w:szCs w:val="22"/>
        </w:rPr>
      </w:pPr>
    </w:p>
    <w:p w:rsidR="00A84B65" w:rsidRPr="00AC0877" w:rsidRDefault="00A84B65" w:rsidP="0015658D">
      <w:pPr>
        <w:autoSpaceDE w:val="0"/>
        <w:autoSpaceDN w:val="0"/>
        <w:adjustRightInd w:val="0"/>
        <w:jc w:val="left"/>
        <w:rPr>
          <w:rFonts w:ascii="ＭＳ ゴシック" w:cs="ＭＳ 明朝"/>
          <w:szCs w:val="22"/>
        </w:rPr>
      </w:pPr>
      <w:r w:rsidRPr="00AC0877">
        <w:rPr>
          <w:rFonts w:ascii="ＭＳ ゴシック" w:hAnsi="ＭＳ ゴシック" w:cs="ＭＳ 明朝" w:hint="eastAsia"/>
          <w:szCs w:val="22"/>
        </w:rPr>
        <w:t>４．入力条件</w:t>
      </w:r>
    </w:p>
    <w:p w:rsidR="00A84B65" w:rsidRPr="00AC0877" w:rsidRDefault="00A84B65" w:rsidP="0015658D">
      <w:pPr>
        <w:tabs>
          <w:tab w:val="left" w:pos="693"/>
          <w:tab w:val="left" w:pos="891"/>
          <w:tab w:val="left" w:pos="990"/>
        </w:tabs>
        <w:ind w:firstLine="187"/>
        <w:outlineLvl w:val="0"/>
        <w:rPr>
          <w:rFonts w:ascii="ＭＳ ゴシック"/>
          <w:noProof/>
          <w:szCs w:val="22"/>
        </w:rPr>
      </w:pPr>
      <w:r w:rsidRPr="00AC0877">
        <w:rPr>
          <w:rFonts w:ascii="ＭＳ ゴシック" w:hAnsi="ＭＳ ゴシック" w:hint="eastAsia"/>
          <w:noProof/>
          <w:szCs w:val="22"/>
        </w:rPr>
        <w:t>（１）ＧＩＲ業務の場合</w:t>
      </w:r>
    </w:p>
    <w:p w:rsidR="00A84B65" w:rsidRPr="00AC0877" w:rsidRDefault="00A84B65" w:rsidP="00A6438A">
      <w:pPr>
        <w:tabs>
          <w:tab w:val="left" w:pos="693"/>
          <w:tab w:val="left" w:pos="891"/>
          <w:tab w:val="left" w:pos="990"/>
        </w:tabs>
        <w:ind w:firstLineChars="200" w:firstLine="397"/>
        <w:outlineLvl w:val="0"/>
        <w:rPr>
          <w:rFonts w:ascii="ＭＳ ゴシック"/>
          <w:noProof/>
          <w:szCs w:val="22"/>
        </w:rPr>
      </w:pPr>
      <w:r w:rsidRPr="00AC0877">
        <w:rPr>
          <w:rFonts w:ascii="ＭＳ ゴシック" w:hAnsi="ＭＳ ゴシック" w:hint="eastAsia"/>
          <w:noProof/>
          <w:szCs w:val="22"/>
        </w:rPr>
        <w:t>（Ａ）入力者チェック</w:t>
      </w:r>
    </w:p>
    <w:p w:rsidR="00A84B65" w:rsidRPr="00AC0877" w:rsidRDefault="00A84B65" w:rsidP="00A6438A">
      <w:pPr>
        <w:ind w:firstLineChars="501" w:firstLine="994"/>
        <w:rPr>
          <w:rFonts w:ascii="ＭＳ ゴシック"/>
          <w:szCs w:val="22"/>
        </w:rPr>
      </w:pPr>
      <w:r w:rsidRPr="00AC0877">
        <w:rPr>
          <w:rFonts w:ascii="ＭＳ ゴシック" w:hAnsi="ＭＳ ゴシック" w:hint="eastAsia"/>
          <w:szCs w:val="22"/>
        </w:rPr>
        <w:t>①システムに登録されている利用者であること。</w:t>
      </w:r>
    </w:p>
    <w:p w:rsidR="00A84B65" w:rsidRPr="00AC0877" w:rsidRDefault="00A84B65" w:rsidP="00A6438A">
      <w:pPr>
        <w:ind w:leftChars="500" w:left="1190" w:hangingChars="100" w:hanging="198"/>
      </w:pPr>
      <w:r w:rsidRPr="00AC0877">
        <w:rPr>
          <w:rFonts w:ascii="ＭＳ ゴシック" w:hint="eastAsia"/>
        </w:rPr>
        <w:t>②</w:t>
      </w:r>
      <w:r w:rsidRPr="00AC0877">
        <w:rPr>
          <w:rFonts w:ascii="ＭＳ ゴシック" w:hAnsi="ＭＳ ゴシック" w:hint="eastAsia"/>
          <w:szCs w:val="22"/>
        </w:rPr>
        <w:t>入力者が航空会社の場合で、入港情報ＤＢから情報を呼び出す場合は、</w:t>
      </w:r>
      <w:r w:rsidRPr="00AC0877">
        <w:rPr>
          <w:rFonts w:hint="eastAsia"/>
        </w:rPr>
        <w:t>入港情報ＤＢに登録されているＧＩＲ０１業務を行った入力者と同一の利用者であること。</w:t>
      </w:r>
    </w:p>
    <w:p w:rsidR="00A84B65" w:rsidRPr="00AC0877" w:rsidRDefault="00A84B65" w:rsidP="00A6438A">
      <w:pPr>
        <w:ind w:leftChars="500" w:left="1190" w:hangingChars="100" w:hanging="198"/>
      </w:pPr>
      <w:r w:rsidRPr="00AC0877">
        <w:rPr>
          <w:rFonts w:hint="eastAsia"/>
        </w:rPr>
        <w:t>③</w:t>
      </w:r>
      <w:r w:rsidRPr="00AC0877">
        <w:rPr>
          <w:rFonts w:ascii="ＭＳ ゴシック" w:hAnsi="ＭＳ ゴシック" w:hint="eastAsia"/>
          <w:szCs w:val="22"/>
        </w:rPr>
        <w:t>入力者が航空会社の場合で、検疫前通報ＤＢから情報を呼び出す場合は、検疫前通報</w:t>
      </w:r>
      <w:r w:rsidRPr="00AC0877">
        <w:rPr>
          <w:rFonts w:hint="eastAsia"/>
        </w:rPr>
        <w:t>ＤＢに登録されているＧＩＡ０１業務を行った入力者と同一の利用者であるか、入力された航空会社（便名先頭２桁）において、予め空港単位に登録された代表利用者、または乗組員委託先利用者と同一であること。</w:t>
      </w:r>
    </w:p>
    <w:p w:rsidR="00A84B65" w:rsidRPr="00AC0877" w:rsidRDefault="00A84B65" w:rsidP="00A6438A">
      <w:pPr>
        <w:ind w:leftChars="500" w:left="1190" w:hangingChars="100" w:hanging="198"/>
      </w:pPr>
      <w:r w:rsidRPr="00AC0877">
        <w:rPr>
          <w:rFonts w:hint="eastAsia"/>
        </w:rPr>
        <w:t>④</w:t>
      </w:r>
      <w:r w:rsidRPr="00AC0877">
        <w:rPr>
          <w:rFonts w:ascii="ＭＳ ゴシック" w:hAnsi="ＭＳ ゴシック" w:hint="eastAsia"/>
          <w:szCs w:val="22"/>
        </w:rPr>
        <w:t>入力者が航空会社の場合で、乗員上陸許可申請ＤＢから情報を呼び出す場合は、乗員上陸許可申請</w:t>
      </w:r>
      <w:r w:rsidRPr="00AC0877">
        <w:rPr>
          <w:rFonts w:hint="eastAsia"/>
        </w:rPr>
        <w:t>ＤＢに登録されているＣＬＰ０１業務を行った入力者と同一の利用者であるか、入力された航空会社（便名先頭２桁）において、予め空港単位に登録された代表利用者、または乗組員委託先利用者と同一であること。</w:t>
      </w:r>
    </w:p>
    <w:p w:rsidR="00A84B65" w:rsidRPr="00AC0877" w:rsidRDefault="00A84B65" w:rsidP="00A6438A">
      <w:pPr>
        <w:ind w:firstLineChars="501" w:firstLine="994"/>
        <w:rPr>
          <w:rFonts w:ascii="ＭＳ ゴシック"/>
        </w:rPr>
      </w:pPr>
      <w:r w:rsidRPr="00AC0877">
        <w:rPr>
          <w:rFonts w:ascii="ＭＳ ゴシック" w:hAnsi="ＭＳ ゴシック" w:hint="eastAsia"/>
          <w:szCs w:val="22"/>
        </w:rPr>
        <w:t>⑤入力者が航空会社の場合は、</w:t>
      </w:r>
      <w:r w:rsidRPr="00AC0877">
        <w:rPr>
          <w:rFonts w:ascii="ＭＳ ゴシック" w:hint="eastAsia"/>
        </w:rPr>
        <w:t>システムに機長代行者として登録されている利用者であること。</w:t>
      </w:r>
    </w:p>
    <w:p w:rsidR="00A84B65" w:rsidRPr="00AC0877" w:rsidRDefault="00A84B65" w:rsidP="00A6438A">
      <w:pPr>
        <w:ind w:leftChars="503" w:left="1190" w:hangingChars="97" w:hanging="192"/>
        <w:rPr>
          <w:rFonts w:ascii="ＭＳ ゴシック"/>
        </w:rPr>
      </w:pPr>
      <w:r w:rsidRPr="00AC0877">
        <w:rPr>
          <w:rFonts w:ascii="ＭＳ ゴシック" w:hint="eastAsia"/>
        </w:rPr>
        <w:t>⑥入力者が税関の場合は、入力者の所属する税関官署と到着空港を管轄する税関官署が同一であること。</w:t>
      </w:r>
    </w:p>
    <w:p w:rsidR="00A84B65" w:rsidRPr="00AC0877" w:rsidRDefault="00A84B65" w:rsidP="00A6438A">
      <w:pPr>
        <w:tabs>
          <w:tab w:val="left" w:pos="693"/>
          <w:tab w:val="left" w:pos="891"/>
          <w:tab w:val="left" w:pos="990"/>
        </w:tabs>
        <w:ind w:firstLineChars="200" w:firstLine="397"/>
        <w:outlineLvl w:val="0"/>
        <w:rPr>
          <w:rFonts w:ascii="ＭＳ ゴシック"/>
          <w:noProof/>
          <w:szCs w:val="22"/>
        </w:rPr>
      </w:pPr>
      <w:r w:rsidRPr="00AC0877">
        <w:rPr>
          <w:rFonts w:ascii="ＭＳ ゴシック" w:hAnsi="ＭＳ ゴシック" w:hint="eastAsia"/>
          <w:noProof/>
          <w:szCs w:val="22"/>
        </w:rPr>
        <w:t>（Ｂ）入力項目チェック</w:t>
      </w:r>
    </w:p>
    <w:p w:rsidR="00A84B65" w:rsidRPr="00AC0877" w:rsidRDefault="00A84B65" w:rsidP="00A6438A">
      <w:pPr>
        <w:tabs>
          <w:tab w:val="left" w:pos="990"/>
        </w:tabs>
        <w:ind w:firstLineChars="294" w:firstLine="583"/>
        <w:rPr>
          <w:rFonts w:ascii="ＭＳ ゴシック"/>
          <w:szCs w:val="22"/>
        </w:rPr>
      </w:pPr>
      <w:r w:rsidRPr="00AC0877">
        <w:rPr>
          <w:rFonts w:ascii="ＭＳ ゴシック" w:hAnsi="ＭＳ ゴシック" w:hint="eastAsia"/>
          <w:szCs w:val="22"/>
        </w:rPr>
        <w:t>（ａ）単項目チェック</w:t>
      </w:r>
    </w:p>
    <w:p w:rsidR="00A84B65" w:rsidRPr="00AC0877" w:rsidRDefault="00A84B65" w:rsidP="00F704CC">
      <w:pPr>
        <w:tabs>
          <w:tab w:val="left" w:pos="792"/>
          <w:tab w:val="left" w:pos="990"/>
          <w:tab w:val="left" w:pos="1287"/>
          <w:tab w:val="left" w:pos="1386"/>
        </w:tabs>
        <w:ind w:firstLineChars="702" w:firstLine="1393"/>
        <w:rPr>
          <w:rFonts w:ascii="ＭＳ ゴシック"/>
          <w:szCs w:val="22"/>
        </w:rPr>
      </w:pPr>
      <w:r w:rsidRPr="00AC0877">
        <w:rPr>
          <w:rFonts w:ascii="ＭＳ ゴシック" w:hAnsi="ＭＳ ゴシック" w:hint="eastAsia"/>
          <w:szCs w:val="22"/>
        </w:rPr>
        <w:t>「入力項目表」及び</w:t>
      </w:r>
      <w:r w:rsidRPr="00AC0877">
        <w:rPr>
          <w:rFonts w:ascii="ＭＳ ゴシック" w:hAnsi="ＭＳ ゴシック" w:cs="ＭＳ 明朝" w:hint="eastAsia"/>
          <w:szCs w:val="22"/>
        </w:rPr>
        <w:t>「オンライン業務共通設計書」</w:t>
      </w:r>
      <w:r w:rsidRPr="00AC0877">
        <w:rPr>
          <w:rFonts w:ascii="ＭＳ ゴシック" w:hAnsi="ＭＳ ゴシック" w:hint="eastAsia"/>
          <w:szCs w:val="22"/>
        </w:rPr>
        <w:t>を参照。</w:t>
      </w:r>
    </w:p>
    <w:p w:rsidR="00A84B65" w:rsidRPr="00AC0877" w:rsidRDefault="00A84B65" w:rsidP="00A6438A">
      <w:pPr>
        <w:ind w:firstLineChars="300" w:firstLine="595"/>
        <w:rPr>
          <w:rFonts w:ascii="ＭＳ ゴシック"/>
          <w:szCs w:val="22"/>
        </w:rPr>
      </w:pPr>
      <w:r w:rsidRPr="00AC0877">
        <w:rPr>
          <w:rFonts w:ascii="ＭＳ ゴシック" w:hAnsi="ＭＳ ゴシック" w:hint="eastAsia"/>
          <w:szCs w:val="22"/>
        </w:rPr>
        <w:t>（ｂ）項目間関連チェック</w:t>
      </w:r>
    </w:p>
    <w:p w:rsidR="00A84B65" w:rsidRPr="00AC0877" w:rsidRDefault="00A84B65" w:rsidP="00F704CC">
      <w:pPr>
        <w:ind w:firstLineChars="702" w:firstLine="1393"/>
        <w:rPr>
          <w:rFonts w:ascii="ＭＳ ゴシック"/>
          <w:szCs w:val="22"/>
        </w:rPr>
      </w:pPr>
      <w:r w:rsidRPr="00AC0877">
        <w:rPr>
          <w:rFonts w:ascii="ＭＳ ゴシック" w:hAnsi="ＭＳ ゴシック" w:hint="eastAsia"/>
          <w:szCs w:val="22"/>
        </w:rPr>
        <w:t>「入力項目表」及び</w:t>
      </w:r>
      <w:r w:rsidRPr="00AC0877">
        <w:rPr>
          <w:rFonts w:ascii="ＭＳ ゴシック" w:hAnsi="ＭＳ ゴシック" w:cs="ＭＳ 明朝" w:hint="eastAsia"/>
          <w:szCs w:val="22"/>
        </w:rPr>
        <w:t>「オンライン業務共通設計書」</w:t>
      </w:r>
      <w:r w:rsidRPr="00AC0877">
        <w:rPr>
          <w:rFonts w:ascii="ＭＳ ゴシック" w:hAnsi="ＭＳ ゴシック" w:hint="eastAsia"/>
          <w:szCs w:val="22"/>
        </w:rPr>
        <w:t>を参照。</w:t>
      </w:r>
    </w:p>
    <w:p w:rsidR="00A84B65" w:rsidRPr="00AC0877" w:rsidRDefault="00A84B65" w:rsidP="00A6438A">
      <w:pPr>
        <w:tabs>
          <w:tab w:val="left" w:pos="990"/>
        </w:tabs>
        <w:ind w:firstLineChars="200" w:firstLine="397"/>
        <w:rPr>
          <w:rFonts w:ascii="ＭＳ ゴシック"/>
          <w:szCs w:val="22"/>
        </w:rPr>
      </w:pPr>
      <w:ins w:id="1" w:author="作成者">
        <w:r w:rsidRPr="00AC0877">
          <w:rPr>
            <w:rFonts w:ascii="ＭＳ ゴシック"/>
            <w:szCs w:val="22"/>
          </w:rPr>
          <w:br w:type="page"/>
        </w:r>
      </w:ins>
      <w:r w:rsidRPr="00AC0877">
        <w:rPr>
          <w:rFonts w:ascii="ＭＳ ゴシック" w:hAnsi="ＭＳ ゴシック" w:hint="eastAsia"/>
          <w:szCs w:val="22"/>
        </w:rPr>
        <w:lastRenderedPageBreak/>
        <w:t>（Ｃ）入港情報ＤＢチェック</w:t>
      </w:r>
    </w:p>
    <w:p w:rsidR="00A84B65" w:rsidRPr="00AC0877" w:rsidRDefault="00A84B65" w:rsidP="00A6438A">
      <w:pPr>
        <w:tabs>
          <w:tab w:val="left" w:pos="990"/>
        </w:tabs>
        <w:ind w:firstLineChars="300" w:firstLine="595"/>
        <w:rPr>
          <w:rFonts w:ascii="ＭＳ ゴシック"/>
          <w:szCs w:val="22"/>
        </w:rPr>
      </w:pPr>
      <w:r w:rsidRPr="00AC0877">
        <w:rPr>
          <w:rFonts w:ascii="ＭＳ ゴシック" w:hAnsi="ＭＳ ゴシック" w:hint="eastAsia"/>
          <w:szCs w:val="22"/>
        </w:rPr>
        <w:t>（ａ）入力された</w:t>
      </w:r>
      <w:r w:rsidRPr="00AC0877">
        <w:rPr>
          <w:rFonts w:hint="eastAsia"/>
        </w:rPr>
        <w:t>主たる到着便名に対する情報が１件のみ存在する場合</w:t>
      </w:r>
    </w:p>
    <w:p w:rsidR="00A84B65" w:rsidRPr="00AC0877" w:rsidRDefault="00A84B65" w:rsidP="00703262">
      <w:pPr>
        <w:tabs>
          <w:tab w:val="left" w:pos="990"/>
        </w:tabs>
        <w:ind w:leftChars="600" w:left="1191" w:firstLineChars="100" w:firstLine="198"/>
      </w:pPr>
      <w:r w:rsidRPr="00AC0877">
        <w:rPr>
          <w:rFonts w:ascii="ＭＳ ゴシック" w:hAnsi="ＭＳ ゴシック" w:hint="eastAsia"/>
          <w:szCs w:val="22"/>
        </w:rPr>
        <w:t>入力された</w:t>
      </w:r>
      <w:r w:rsidRPr="00AC0877">
        <w:rPr>
          <w:rFonts w:hint="eastAsia"/>
        </w:rPr>
        <w:t>主たる到着便名に対する入港情報が存在すること。</w:t>
      </w:r>
    </w:p>
    <w:p w:rsidR="00A84B65" w:rsidRPr="00AC0877" w:rsidRDefault="00A84B65" w:rsidP="00A6438A">
      <w:pPr>
        <w:tabs>
          <w:tab w:val="left" w:pos="990"/>
        </w:tabs>
        <w:ind w:firstLineChars="300" w:firstLine="595"/>
        <w:rPr>
          <w:rFonts w:ascii="ＭＳ ゴシック"/>
          <w:szCs w:val="22"/>
        </w:rPr>
      </w:pPr>
      <w:r w:rsidRPr="00AC0877">
        <w:rPr>
          <w:rFonts w:ascii="ＭＳ ゴシック" w:hAnsi="ＭＳ ゴシック" w:hint="eastAsia"/>
          <w:szCs w:val="22"/>
        </w:rPr>
        <w:t>（ｂ）入力された</w:t>
      </w:r>
      <w:r w:rsidRPr="00AC0877">
        <w:rPr>
          <w:rFonts w:hint="eastAsia"/>
        </w:rPr>
        <w:t>主たる到着便名に対する情報が複数存在する場合</w:t>
      </w:r>
    </w:p>
    <w:p w:rsidR="00A84B65" w:rsidRPr="00AC0877" w:rsidRDefault="00A84B65" w:rsidP="00703262">
      <w:pPr>
        <w:ind w:firstLineChars="601" w:firstLine="1192"/>
        <w:rPr>
          <w:rFonts w:ascii="ＭＳ ゴシック"/>
          <w:szCs w:val="22"/>
        </w:rPr>
      </w:pPr>
      <w:r w:rsidRPr="00AC0877">
        <w:rPr>
          <w:rFonts w:ascii="ＭＳ ゴシック" w:hAnsi="ＭＳ ゴシック" w:hint="eastAsia"/>
          <w:szCs w:val="22"/>
        </w:rPr>
        <w:t>①</w:t>
      </w:r>
      <w:r w:rsidRPr="00AC0877">
        <w:rPr>
          <w:rFonts w:hint="eastAsia"/>
        </w:rPr>
        <w:t>到着空港が入力されていること。</w:t>
      </w:r>
    </w:p>
    <w:p w:rsidR="00A84B65" w:rsidRPr="00AC0877" w:rsidRDefault="00A84B65" w:rsidP="00703262">
      <w:pPr>
        <w:ind w:firstLineChars="601" w:firstLine="1192"/>
      </w:pPr>
      <w:r w:rsidRPr="00AC0877">
        <w:rPr>
          <w:rFonts w:ascii="ＭＳ ゴシック" w:hint="eastAsia"/>
        </w:rPr>
        <w:t>②</w:t>
      </w:r>
      <w:r w:rsidRPr="00AC0877">
        <w:rPr>
          <w:rFonts w:ascii="ＭＳ ゴシック" w:hAnsi="ＭＳ ゴシック" w:hint="eastAsia"/>
          <w:szCs w:val="22"/>
        </w:rPr>
        <w:t>入力された</w:t>
      </w:r>
      <w:r w:rsidRPr="00AC0877">
        <w:rPr>
          <w:rFonts w:hint="eastAsia"/>
        </w:rPr>
        <w:t>主たる到着便名及び到着空港に対する入港情報が存在すること。</w:t>
      </w:r>
    </w:p>
    <w:p w:rsidR="00A84B65" w:rsidRPr="00AC0877" w:rsidRDefault="00A84B65" w:rsidP="00A6438A">
      <w:pPr>
        <w:ind w:firstLineChars="200" w:firstLine="397"/>
        <w:rPr>
          <w:rFonts w:ascii="ＭＳ ゴシック"/>
          <w:szCs w:val="22"/>
        </w:rPr>
      </w:pPr>
      <w:r w:rsidRPr="00AC0877">
        <w:rPr>
          <w:rFonts w:ascii="ＭＳ ゴシック" w:hAnsi="ＭＳ ゴシック" w:hint="eastAsia"/>
          <w:szCs w:val="22"/>
        </w:rPr>
        <w:t>（Ｄ）検疫前通報ＤＢチェック</w:t>
      </w:r>
    </w:p>
    <w:p w:rsidR="00A84B65" w:rsidRPr="00AC0877" w:rsidRDefault="00A84B65" w:rsidP="00A6438A">
      <w:pPr>
        <w:tabs>
          <w:tab w:val="left" w:pos="990"/>
        </w:tabs>
        <w:ind w:firstLineChars="300" w:firstLine="595"/>
        <w:rPr>
          <w:rFonts w:ascii="ＭＳ ゴシック"/>
          <w:szCs w:val="22"/>
        </w:rPr>
      </w:pPr>
      <w:r w:rsidRPr="00AC0877">
        <w:rPr>
          <w:rFonts w:ascii="ＭＳ ゴシック" w:hAnsi="ＭＳ ゴシック" w:hint="eastAsia"/>
          <w:szCs w:val="22"/>
        </w:rPr>
        <w:t>（ａ）入力された</w:t>
      </w:r>
      <w:r w:rsidRPr="00AC0877">
        <w:rPr>
          <w:rFonts w:hint="eastAsia"/>
        </w:rPr>
        <w:t>主たる到着便名に対する情報が１件のみ存在する場合</w:t>
      </w:r>
    </w:p>
    <w:p w:rsidR="00A84B65" w:rsidRPr="00AC0877" w:rsidRDefault="00A84B65" w:rsidP="00703262">
      <w:pPr>
        <w:tabs>
          <w:tab w:val="left" w:pos="990"/>
        </w:tabs>
        <w:ind w:leftChars="600" w:left="1191" w:firstLineChars="100" w:firstLine="198"/>
      </w:pPr>
      <w:r w:rsidRPr="00AC0877">
        <w:rPr>
          <w:rFonts w:ascii="ＭＳ ゴシック" w:hAnsi="ＭＳ ゴシック" w:hint="eastAsia"/>
          <w:szCs w:val="22"/>
        </w:rPr>
        <w:t>入力された</w:t>
      </w:r>
      <w:r w:rsidRPr="00AC0877">
        <w:rPr>
          <w:rFonts w:hint="eastAsia"/>
        </w:rPr>
        <w:t>主たる到着便名に対する検疫前通報情報が存在すること。</w:t>
      </w:r>
    </w:p>
    <w:p w:rsidR="00A84B65" w:rsidRPr="00AC0877" w:rsidRDefault="00A84B65" w:rsidP="00A6438A">
      <w:pPr>
        <w:tabs>
          <w:tab w:val="left" w:pos="990"/>
        </w:tabs>
        <w:ind w:firstLineChars="300" w:firstLine="595"/>
        <w:rPr>
          <w:rFonts w:ascii="ＭＳ ゴシック"/>
          <w:szCs w:val="22"/>
        </w:rPr>
      </w:pPr>
      <w:r w:rsidRPr="00AC0877">
        <w:rPr>
          <w:rFonts w:ascii="ＭＳ ゴシック" w:hAnsi="ＭＳ ゴシック" w:hint="eastAsia"/>
          <w:szCs w:val="22"/>
        </w:rPr>
        <w:t>（ｂ）入力された</w:t>
      </w:r>
      <w:r w:rsidRPr="00AC0877">
        <w:rPr>
          <w:rFonts w:hint="eastAsia"/>
        </w:rPr>
        <w:t>主たる到着便名に対する情報が複数存在する場合</w:t>
      </w:r>
    </w:p>
    <w:p w:rsidR="00A84B65" w:rsidRPr="00AC0877" w:rsidRDefault="00A84B65" w:rsidP="00703262">
      <w:pPr>
        <w:ind w:firstLineChars="601" w:firstLine="1192"/>
        <w:rPr>
          <w:rFonts w:ascii="ＭＳ ゴシック"/>
          <w:szCs w:val="22"/>
        </w:rPr>
      </w:pPr>
      <w:r w:rsidRPr="00AC0877">
        <w:rPr>
          <w:rFonts w:ascii="ＭＳ ゴシック" w:hAnsi="ＭＳ ゴシック" w:hint="eastAsia"/>
          <w:szCs w:val="22"/>
        </w:rPr>
        <w:t>①</w:t>
      </w:r>
      <w:r w:rsidRPr="00AC0877">
        <w:rPr>
          <w:rFonts w:hint="eastAsia"/>
        </w:rPr>
        <w:t>到着空港が入力されていること。</w:t>
      </w:r>
    </w:p>
    <w:p w:rsidR="00A84B65" w:rsidRPr="00AC0877" w:rsidRDefault="00A84B65" w:rsidP="00703262">
      <w:pPr>
        <w:ind w:firstLineChars="601" w:firstLine="1192"/>
      </w:pPr>
      <w:r w:rsidRPr="00AC0877">
        <w:rPr>
          <w:rFonts w:ascii="ＭＳ ゴシック" w:hint="eastAsia"/>
        </w:rPr>
        <w:t>②</w:t>
      </w:r>
      <w:r w:rsidRPr="00AC0877">
        <w:rPr>
          <w:rFonts w:ascii="ＭＳ ゴシック" w:hAnsi="ＭＳ ゴシック" w:hint="eastAsia"/>
          <w:szCs w:val="22"/>
        </w:rPr>
        <w:t>入力された</w:t>
      </w:r>
      <w:r w:rsidRPr="00AC0877">
        <w:rPr>
          <w:rFonts w:hint="eastAsia"/>
        </w:rPr>
        <w:t>主たる到着便名及び到着空港に対する検疫前通報情報が存在すること。</w:t>
      </w:r>
    </w:p>
    <w:p w:rsidR="00A84B65" w:rsidRPr="00AC0877" w:rsidRDefault="00A84B65" w:rsidP="00A6438A">
      <w:pPr>
        <w:ind w:firstLineChars="200" w:firstLine="397"/>
        <w:rPr>
          <w:rFonts w:ascii="ＭＳ ゴシック"/>
          <w:szCs w:val="22"/>
        </w:rPr>
      </w:pPr>
      <w:r w:rsidRPr="00AC0877">
        <w:rPr>
          <w:rFonts w:ascii="ＭＳ ゴシック" w:hAnsi="ＭＳ ゴシック" w:hint="eastAsia"/>
          <w:szCs w:val="22"/>
        </w:rPr>
        <w:t>（Ｅ）乗員上陸許可申請ＤＢチェック</w:t>
      </w:r>
    </w:p>
    <w:p w:rsidR="00A84B65" w:rsidRPr="00AC0877" w:rsidRDefault="00A84B65" w:rsidP="00A6438A">
      <w:pPr>
        <w:tabs>
          <w:tab w:val="left" w:pos="990"/>
        </w:tabs>
        <w:ind w:firstLineChars="300" w:firstLine="595"/>
        <w:rPr>
          <w:rFonts w:ascii="ＭＳ ゴシック"/>
          <w:szCs w:val="22"/>
        </w:rPr>
      </w:pPr>
      <w:r w:rsidRPr="00AC0877">
        <w:rPr>
          <w:rFonts w:ascii="ＭＳ ゴシック" w:hAnsi="ＭＳ ゴシック" w:hint="eastAsia"/>
          <w:szCs w:val="22"/>
        </w:rPr>
        <w:t>（ａ）入力された</w:t>
      </w:r>
      <w:r w:rsidRPr="00AC0877">
        <w:rPr>
          <w:rFonts w:hint="eastAsia"/>
        </w:rPr>
        <w:t>主たる到着便名に対する情報が１件のみ存在する場合</w:t>
      </w:r>
    </w:p>
    <w:p w:rsidR="00A84B65" w:rsidRPr="00AC0877" w:rsidRDefault="00A84B65" w:rsidP="00703262">
      <w:pPr>
        <w:tabs>
          <w:tab w:val="left" w:pos="990"/>
        </w:tabs>
        <w:ind w:leftChars="600" w:left="1191" w:firstLineChars="100" w:firstLine="198"/>
      </w:pPr>
      <w:r w:rsidRPr="00AC0877">
        <w:rPr>
          <w:rFonts w:ascii="ＭＳ ゴシック" w:hAnsi="ＭＳ ゴシック" w:hint="eastAsia"/>
          <w:szCs w:val="22"/>
        </w:rPr>
        <w:t>入力された</w:t>
      </w:r>
      <w:r w:rsidRPr="00AC0877">
        <w:rPr>
          <w:rFonts w:hint="eastAsia"/>
        </w:rPr>
        <w:t>主たる到着便名に対する乗員上陸許可申請情報が存在すること。</w:t>
      </w:r>
    </w:p>
    <w:p w:rsidR="00A84B65" w:rsidRPr="00AC0877" w:rsidRDefault="00A84B65" w:rsidP="00A6438A">
      <w:pPr>
        <w:tabs>
          <w:tab w:val="left" w:pos="990"/>
        </w:tabs>
        <w:ind w:firstLineChars="300" w:firstLine="595"/>
        <w:rPr>
          <w:rFonts w:ascii="ＭＳ ゴシック"/>
          <w:szCs w:val="22"/>
        </w:rPr>
      </w:pPr>
      <w:r w:rsidRPr="00AC0877">
        <w:rPr>
          <w:rFonts w:ascii="ＭＳ ゴシック" w:hAnsi="ＭＳ ゴシック" w:hint="eastAsia"/>
          <w:szCs w:val="22"/>
        </w:rPr>
        <w:t>（ｂ）入力された</w:t>
      </w:r>
      <w:r w:rsidRPr="00AC0877">
        <w:rPr>
          <w:rFonts w:hint="eastAsia"/>
        </w:rPr>
        <w:t>主たる到着便名に対する情報が複数存在する場合</w:t>
      </w:r>
    </w:p>
    <w:p w:rsidR="00A84B65" w:rsidRPr="00AC0877" w:rsidRDefault="00A84B65" w:rsidP="00703262">
      <w:pPr>
        <w:ind w:firstLineChars="601" w:firstLine="1192"/>
        <w:rPr>
          <w:rFonts w:ascii="ＭＳ ゴシック"/>
          <w:szCs w:val="22"/>
        </w:rPr>
      </w:pPr>
      <w:r w:rsidRPr="00AC0877">
        <w:rPr>
          <w:rFonts w:ascii="ＭＳ ゴシック" w:hAnsi="ＭＳ ゴシック" w:hint="eastAsia"/>
          <w:szCs w:val="22"/>
        </w:rPr>
        <w:t>①</w:t>
      </w:r>
      <w:r w:rsidRPr="00AC0877">
        <w:rPr>
          <w:rFonts w:hint="eastAsia"/>
        </w:rPr>
        <w:t>到着空港が入力されていること。</w:t>
      </w:r>
    </w:p>
    <w:p w:rsidR="00A84B65" w:rsidRPr="00AC0877" w:rsidRDefault="00A84B65" w:rsidP="00703262">
      <w:pPr>
        <w:ind w:firstLineChars="601" w:firstLine="1192"/>
      </w:pPr>
      <w:r w:rsidRPr="00AC0877">
        <w:rPr>
          <w:rFonts w:ascii="ＭＳ ゴシック" w:hint="eastAsia"/>
        </w:rPr>
        <w:t>②</w:t>
      </w:r>
      <w:r w:rsidRPr="00AC0877">
        <w:rPr>
          <w:rFonts w:ascii="ＭＳ ゴシック" w:hAnsi="ＭＳ ゴシック" w:hint="eastAsia"/>
          <w:szCs w:val="22"/>
        </w:rPr>
        <w:t>入力された</w:t>
      </w:r>
      <w:r w:rsidRPr="00AC0877">
        <w:rPr>
          <w:rFonts w:hint="eastAsia"/>
        </w:rPr>
        <w:t>主たる到着便名及び到着空港に対する乗員上陸許可申請情報が存在すること。</w:t>
      </w:r>
    </w:p>
    <w:p w:rsidR="00A84B65" w:rsidRPr="00AC0877" w:rsidRDefault="00A84B65" w:rsidP="00F873E1">
      <w:pPr>
        <w:tabs>
          <w:tab w:val="left" w:pos="693"/>
          <w:tab w:val="left" w:pos="891"/>
          <w:tab w:val="left" w:pos="990"/>
        </w:tabs>
        <w:ind w:firstLine="187"/>
        <w:outlineLvl w:val="0"/>
        <w:rPr>
          <w:rFonts w:ascii="ＭＳ ゴシック"/>
          <w:noProof/>
          <w:szCs w:val="22"/>
        </w:rPr>
      </w:pPr>
      <w:r w:rsidRPr="00AC0877">
        <w:rPr>
          <w:rFonts w:ascii="ＭＳ ゴシック" w:hAnsi="ＭＳ ゴシック" w:hint="eastAsia"/>
          <w:noProof/>
          <w:szCs w:val="22"/>
        </w:rPr>
        <w:t>（２）ＧＩＲ０１業務の場合</w:t>
      </w:r>
    </w:p>
    <w:p w:rsidR="00A84B65" w:rsidRPr="00AC0877" w:rsidRDefault="00A84B65" w:rsidP="00A6438A">
      <w:pPr>
        <w:tabs>
          <w:tab w:val="left" w:pos="693"/>
          <w:tab w:val="left" w:pos="891"/>
          <w:tab w:val="left" w:pos="990"/>
        </w:tabs>
        <w:ind w:firstLineChars="200" w:firstLine="397"/>
        <w:outlineLvl w:val="0"/>
        <w:rPr>
          <w:rFonts w:ascii="ＭＳ ゴシック"/>
          <w:noProof/>
          <w:szCs w:val="22"/>
        </w:rPr>
      </w:pPr>
      <w:r w:rsidRPr="00AC0877">
        <w:rPr>
          <w:rFonts w:ascii="ＭＳ ゴシック" w:hAnsi="ＭＳ ゴシック" w:hint="eastAsia"/>
          <w:noProof/>
          <w:szCs w:val="22"/>
        </w:rPr>
        <w:t>（Ａ）入力者チェック</w:t>
      </w:r>
    </w:p>
    <w:p w:rsidR="00A84B65" w:rsidRPr="00AC0877" w:rsidRDefault="00A84B65" w:rsidP="00A6438A">
      <w:pPr>
        <w:ind w:firstLineChars="501" w:firstLine="994"/>
        <w:rPr>
          <w:rFonts w:ascii="ＭＳ ゴシック"/>
          <w:szCs w:val="22"/>
        </w:rPr>
      </w:pPr>
      <w:r w:rsidRPr="00AC0877">
        <w:rPr>
          <w:rFonts w:ascii="ＭＳ ゴシック" w:hAnsi="ＭＳ ゴシック" w:hint="eastAsia"/>
          <w:szCs w:val="22"/>
        </w:rPr>
        <w:t>①システムに登録されている利用者であること。</w:t>
      </w:r>
    </w:p>
    <w:p w:rsidR="00A84B65" w:rsidRPr="00AC0877" w:rsidRDefault="00A84B65" w:rsidP="00A6438A">
      <w:pPr>
        <w:ind w:firstLineChars="501" w:firstLine="994"/>
        <w:rPr>
          <w:rFonts w:ascii="ＭＳ ゴシック"/>
        </w:rPr>
      </w:pPr>
      <w:r w:rsidRPr="00AC0877">
        <w:rPr>
          <w:rFonts w:ascii="ＭＳ ゴシック" w:hAnsi="ＭＳ ゴシック" w:hint="eastAsia"/>
          <w:szCs w:val="22"/>
        </w:rPr>
        <w:t>②入力者が航空会社の場合は、</w:t>
      </w:r>
      <w:r w:rsidRPr="00AC0877">
        <w:rPr>
          <w:rFonts w:ascii="ＭＳ ゴシック" w:hint="eastAsia"/>
        </w:rPr>
        <w:t>システムに機長代行者として登録されている利用者であること。</w:t>
      </w:r>
    </w:p>
    <w:p w:rsidR="00A84B65" w:rsidRPr="00AC0877" w:rsidRDefault="00A84B65" w:rsidP="00A6438A">
      <w:pPr>
        <w:ind w:leftChars="499" w:left="1161" w:hangingChars="86" w:hanging="171"/>
      </w:pPr>
      <w:r w:rsidRPr="00AC0877">
        <w:rPr>
          <w:rFonts w:ascii="ＭＳ ゴシック" w:hint="eastAsia"/>
        </w:rPr>
        <w:t>③</w:t>
      </w:r>
      <w:r w:rsidRPr="00AC0877">
        <w:rPr>
          <w:rFonts w:ascii="ＭＳ ゴシック" w:hAnsi="ＭＳ ゴシック" w:hint="eastAsia"/>
          <w:szCs w:val="22"/>
        </w:rPr>
        <w:t>入力者が航空会社で</w:t>
      </w:r>
      <w:r w:rsidRPr="00AC0877">
        <w:rPr>
          <w:rFonts w:ascii="ＭＳ ゴシック" w:hint="eastAsia"/>
        </w:rPr>
        <w:t>処理区分が変更または取消しの場合は、</w:t>
      </w:r>
      <w:r w:rsidRPr="00AC0877">
        <w:rPr>
          <w:rFonts w:hint="eastAsia"/>
        </w:rPr>
        <w:t>入港情報ＤＢに登録されている</w:t>
      </w:r>
      <w:r w:rsidR="004478C6" w:rsidRPr="00AC0877">
        <w:br/>
      </w:r>
      <w:r w:rsidRPr="00AC0877">
        <w:rPr>
          <w:rFonts w:hint="eastAsia"/>
        </w:rPr>
        <w:t>ＧＩＲ０１業務を行った入力者と同一の利用者であること。</w:t>
      </w:r>
    </w:p>
    <w:p w:rsidR="00A84B65" w:rsidRPr="00AC0877" w:rsidRDefault="00A84B65" w:rsidP="00A6438A">
      <w:pPr>
        <w:ind w:leftChars="503" w:left="1190" w:hangingChars="97" w:hanging="192"/>
        <w:rPr>
          <w:rFonts w:ascii="ＭＳ ゴシック"/>
        </w:rPr>
      </w:pPr>
      <w:r w:rsidRPr="00AC0877">
        <w:rPr>
          <w:rFonts w:ascii="ＭＳ ゴシック" w:hint="eastAsia"/>
        </w:rPr>
        <w:t>④入力者が税関の場合は、入力者の所属する税関官署と到着空港を管轄する税関官署が同一であること。</w:t>
      </w:r>
    </w:p>
    <w:p w:rsidR="00A84B65" w:rsidRPr="00AC0877" w:rsidRDefault="00A84B65" w:rsidP="00A6438A">
      <w:pPr>
        <w:widowControl/>
        <w:ind w:leftChars="500" w:left="1200" w:hangingChars="105" w:hanging="208"/>
        <w:jc w:val="left"/>
        <w:rPr>
          <w:rFonts w:ascii="ＭＳ Ｐゴシック" w:eastAsia="ＭＳ Ｐゴシック" w:hAnsi="ＭＳ Ｐゴシック" w:cs="ＭＳ Ｐゴシック"/>
          <w:kern w:val="0"/>
          <w:szCs w:val="22"/>
        </w:rPr>
      </w:pPr>
      <w:r w:rsidRPr="00AC0877">
        <w:rPr>
          <w:rFonts w:ascii="ＭＳ ゴシック" w:hint="eastAsia"/>
        </w:rPr>
        <w:t>⑤入力者が税関で</w:t>
      </w:r>
      <w:r w:rsidRPr="00AC0877">
        <w:rPr>
          <w:rFonts w:ascii="ＭＳ ゴシック" w:cs="ＭＳ Ｐゴシック" w:hint="eastAsia"/>
          <w:kern w:val="0"/>
          <w:szCs w:val="22"/>
        </w:rPr>
        <w:t>処理区分が変更または取消しの場合は、入港情報ＤＢに登録されているＧＩＲ０１業務を行った入力者が税関利用者であること。</w:t>
      </w:r>
    </w:p>
    <w:p w:rsidR="00A84B65" w:rsidRPr="00AC0877" w:rsidRDefault="00A84B65" w:rsidP="00A6438A">
      <w:pPr>
        <w:tabs>
          <w:tab w:val="left" w:pos="693"/>
          <w:tab w:val="left" w:pos="891"/>
          <w:tab w:val="left" w:pos="990"/>
        </w:tabs>
        <w:ind w:firstLineChars="200" w:firstLine="397"/>
        <w:outlineLvl w:val="0"/>
        <w:rPr>
          <w:rFonts w:ascii="ＭＳ ゴシック"/>
          <w:noProof/>
          <w:szCs w:val="22"/>
        </w:rPr>
      </w:pPr>
      <w:r w:rsidRPr="00AC0877">
        <w:rPr>
          <w:rFonts w:ascii="ＭＳ ゴシック" w:hAnsi="ＭＳ ゴシック" w:hint="eastAsia"/>
          <w:noProof/>
          <w:szCs w:val="22"/>
        </w:rPr>
        <w:t>（Ｂ）入力項目チェック</w:t>
      </w:r>
    </w:p>
    <w:p w:rsidR="00A84B65" w:rsidRPr="00AC0877" w:rsidRDefault="00A84B65" w:rsidP="00A6438A">
      <w:pPr>
        <w:tabs>
          <w:tab w:val="left" w:pos="990"/>
        </w:tabs>
        <w:ind w:firstLineChars="294" w:firstLine="583"/>
        <w:rPr>
          <w:rFonts w:ascii="ＭＳ ゴシック"/>
          <w:szCs w:val="22"/>
        </w:rPr>
      </w:pPr>
      <w:r w:rsidRPr="00AC0877">
        <w:rPr>
          <w:rFonts w:ascii="ＭＳ ゴシック" w:hAnsi="ＭＳ ゴシック" w:hint="eastAsia"/>
          <w:szCs w:val="22"/>
        </w:rPr>
        <w:t>（ａ）単項目チェック</w:t>
      </w:r>
    </w:p>
    <w:p w:rsidR="00A84B65" w:rsidRPr="00AC0877" w:rsidRDefault="00A84B65" w:rsidP="00F704CC">
      <w:pPr>
        <w:tabs>
          <w:tab w:val="left" w:pos="792"/>
          <w:tab w:val="left" w:pos="990"/>
          <w:tab w:val="left" w:pos="1287"/>
          <w:tab w:val="left" w:pos="1386"/>
        </w:tabs>
        <w:ind w:firstLineChars="702" w:firstLine="1393"/>
        <w:rPr>
          <w:rFonts w:ascii="ＭＳ ゴシック"/>
          <w:szCs w:val="22"/>
        </w:rPr>
      </w:pPr>
      <w:r w:rsidRPr="00AC0877">
        <w:rPr>
          <w:rFonts w:ascii="ＭＳ ゴシック" w:hAnsi="ＭＳ ゴシック" w:hint="eastAsia"/>
          <w:szCs w:val="22"/>
        </w:rPr>
        <w:t>「入力項目表」及び</w:t>
      </w:r>
      <w:r w:rsidRPr="00AC0877">
        <w:rPr>
          <w:rFonts w:ascii="ＭＳ ゴシック" w:hAnsi="ＭＳ ゴシック" w:cs="ＭＳ 明朝" w:hint="eastAsia"/>
          <w:szCs w:val="22"/>
        </w:rPr>
        <w:t>「オンライン業務共通設計書」</w:t>
      </w:r>
      <w:r w:rsidRPr="00AC0877">
        <w:rPr>
          <w:rFonts w:ascii="ＭＳ ゴシック" w:hAnsi="ＭＳ ゴシック" w:hint="eastAsia"/>
          <w:szCs w:val="22"/>
        </w:rPr>
        <w:t>を参照。</w:t>
      </w:r>
    </w:p>
    <w:p w:rsidR="00A84B65" w:rsidRPr="00AC0877" w:rsidRDefault="00A84B65" w:rsidP="00A6438A">
      <w:pPr>
        <w:ind w:firstLineChars="300" w:firstLine="595"/>
        <w:rPr>
          <w:rFonts w:ascii="ＭＳ ゴシック"/>
          <w:szCs w:val="22"/>
        </w:rPr>
      </w:pPr>
      <w:r w:rsidRPr="00AC0877">
        <w:rPr>
          <w:rFonts w:ascii="ＭＳ ゴシック" w:hAnsi="ＭＳ ゴシック" w:hint="eastAsia"/>
          <w:szCs w:val="22"/>
        </w:rPr>
        <w:t>（ｂ）項目間関連チェック</w:t>
      </w:r>
    </w:p>
    <w:p w:rsidR="00A84B65" w:rsidRPr="00AC0877" w:rsidRDefault="00A84B65" w:rsidP="00F704CC">
      <w:pPr>
        <w:ind w:firstLineChars="702" w:firstLine="1393"/>
        <w:rPr>
          <w:rFonts w:ascii="ＭＳ ゴシック"/>
          <w:szCs w:val="22"/>
        </w:rPr>
      </w:pPr>
      <w:r w:rsidRPr="00AC0877">
        <w:rPr>
          <w:rFonts w:ascii="ＭＳ ゴシック" w:hAnsi="ＭＳ ゴシック" w:hint="eastAsia"/>
          <w:szCs w:val="22"/>
        </w:rPr>
        <w:t>「入力項目表」及び</w:t>
      </w:r>
      <w:r w:rsidRPr="00AC0877">
        <w:rPr>
          <w:rFonts w:ascii="ＭＳ ゴシック" w:hAnsi="ＭＳ ゴシック" w:cs="ＭＳ 明朝" w:hint="eastAsia"/>
          <w:szCs w:val="22"/>
        </w:rPr>
        <w:t>「オンライン業務共通設計書」</w:t>
      </w:r>
      <w:r w:rsidRPr="00AC0877">
        <w:rPr>
          <w:rFonts w:ascii="ＭＳ ゴシック" w:hAnsi="ＭＳ ゴシック" w:hint="eastAsia"/>
          <w:szCs w:val="22"/>
        </w:rPr>
        <w:t>を参照。</w:t>
      </w:r>
    </w:p>
    <w:p w:rsidR="00A84B65" w:rsidRPr="00AC0877" w:rsidRDefault="00A84B65" w:rsidP="00A6438A">
      <w:pPr>
        <w:tabs>
          <w:tab w:val="left" w:pos="990"/>
        </w:tabs>
        <w:ind w:firstLineChars="200" w:firstLine="397"/>
        <w:rPr>
          <w:rFonts w:ascii="ＭＳ ゴシック"/>
          <w:szCs w:val="22"/>
        </w:rPr>
      </w:pPr>
      <w:r w:rsidRPr="00AC0877">
        <w:rPr>
          <w:rFonts w:ascii="ＭＳ ゴシック" w:hAnsi="ＭＳ ゴシック" w:hint="eastAsia"/>
          <w:szCs w:val="22"/>
        </w:rPr>
        <w:t>（Ｃ）入港情報ＤＢチェック</w:t>
      </w:r>
    </w:p>
    <w:p w:rsidR="00A84B65" w:rsidRPr="00AC0877" w:rsidRDefault="00A84B65" w:rsidP="00A6438A">
      <w:pPr>
        <w:tabs>
          <w:tab w:val="left" w:pos="990"/>
        </w:tabs>
        <w:ind w:firstLineChars="300" w:firstLine="595"/>
        <w:rPr>
          <w:rFonts w:ascii="ＭＳ ゴシック"/>
          <w:szCs w:val="22"/>
        </w:rPr>
      </w:pPr>
      <w:r w:rsidRPr="00AC0877">
        <w:rPr>
          <w:rFonts w:ascii="ＭＳ ゴシック" w:hAnsi="ＭＳ ゴシック" w:hint="eastAsia"/>
          <w:szCs w:val="22"/>
        </w:rPr>
        <w:t>（ａ）処理区分が登録の場合</w:t>
      </w:r>
    </w:p>
    <w:p w:rsidR="00A84B65" w:rsidRPr="00AC0877" w:rsidRDefault="00A84B65" w:rsidP="00A6438A">
      <w:pPr>
        <w:tabs>
          <w:tab w:val="left" w:pos="990"/>
        </w:tabs>
        <w:ind w:firstLineChars="703" w:firstLine="1395"/>
      </w:pPr>
      <w:r w:rsidRPr="00AC0877">
        <w:rPr>
          <w:rFonts w:hint="eastAsia"/>
        </w:rPr>
        <w:t>入力された主たる到着便名及び到着空港に対する入港届情報が存在しないこと。</w:t>
      </w:r>
    </w:p>
    <w:p w:rsidR="00A84B65" w:rsidRPr="00AC0877" w:rsidRDefault="00A84B65" w:rsidP="00A6438A">
      <w:pPr>
        <w:tabs>
          <w:tab w:val="left" w:pos="990"/>
        </w:tabs>
        <w:ind w:firstLineChars="300" w:firstLine="595"/>
        <w:rPr>
          <w:rFonts w:ascii="ＭＳ ゴシック"/>
          <w:szCs w:val="22"/>
        </w:rPr>
      </w:pPr>
      <w:r w:rsidRPr="00AC0877">
        <w:rPr>
          <w:rFonts w:ascii="ＭＳ ゴシック" w:hAnsi="ＭＳ ゴシック" w:hint="eastAsia"/>
          <w:szCs w:val="22"/>
        </w:rPr>
        <w:t>（ｂ）処理区分が変更または取消しの場合</w:t>
      </w:r>
    </w:p>
    <w:p w:rsidR="00A84B65" w:rsidRPr="00AC0877" w:rsidRDefault="00A84B65" w:rsidP="00A6438A">
      <w:pPr>
        <w:tabs>
          <w:tab w:val="left" w:pos="990"/>
        </w:tabs>
        <w:ind w:firstLineChars="602" w:firstLine="1194"/>
      </w:pPr>
      <w:r w:rsidRPr="00AC0877">
        <w:rPr>
          <w:rFonts w:hint="eastAsia"/>
        </w:rPr>
        <w:t>①入力された主たる到着便名及び到着空港に対する入港届情報が存在すること。</w:t>
      </w:r>
    </w:p>
    <w:p w:rsidR="00A84B65" w:rsidRPr="00AC0877" w:rsidRDefault="00A84B65" w:rsidP="00A6438A">
      <w:pPr>
        <w:tabs>
          <w:tab w:val="left" w:pos="990"/>
        </w:tabs>
        <w:ind w:firstLineChars="602" w:firstLine="1194"/>
      </w:pPr>
      <w:r w:rsidRPr="00AC0877">
        <w:rPr>
          <w:rFonts w:hint="eastAsia"/>
        </w:rPr>
        <w:t>②変更または取消しを行う日が届出受理日と同日または翌日であること。</w:t>
      </w:r>
    </w:p>
    <w:p w:rsidR="00A84B65" w:rsidRPr="00AC0877" w:rsidRDefault="00A84B65" w:rsidP="00F873E1">
      <w:pPr>
        <w:tabs>
          <w:tab w:val="left" w:pos="990"/>
        </w:tabs>
        <w:rPr>
          <w:rFonts w:ascii="ＭＳ ゴシック"/>
          <w:szCs w:val="22"/>
        </w:rPr>
      </w:pPr>
    </w:p>
    <w:p w:rsidR="00A84B65" w:rsidRPr="00AC0877" w:rsidRDefault="007508CC" w:rsidP="00E42A13">
      <w:pPr>
        <w:spacing w:line="260" w:lineRule="exact"/>
        <w:outlineLvl w:val="0"/>
        <w:rPr>
          <w:rFonts w:ascii="ＭＳ ゴシック"/>
          <w:noProof/>
          <w:szCs w:val="22"/>
        </w:rPr>
      </w:pPr>
      <w:r w:rsidRPr="00AC0877">
        <w:rPr>
          <w:rFonts w:ascii="ＭＳ ゴシック" w:hAnsi="ＭＳ ゴシック"/>
          <w:noProof/>
          <w:szCs w:val="22"/>
        </w:rPr>
        <w:br w:type="page"/>
      </w:r>
      <w:r w:rsidR="00A84B65" w:rsidRPr="00AC0877">
        <w:rPr>
          <w:rFonts w:ascii="ＭＳ ゴシック" w:hAnsi="ＭＳ ゴシック" w:hint="eastAsia"/>
          <w:noProof/>
          <w:szCs w:val="22"/>
        </w:rPr>
        <w:lastRenderedPageBreak/>
        <w:t>５．処理内容</w:t>
      </w:r>
    </w:p>
    <w:p w:rsidR="00A84B65" w:rsidRPr="00AC0877" w:rsidRDefault="00A84B65" w:rsidP="00A6438A">
      <w:pPr>
        <w:ind w:firstLineChars="100" w:firstLine="198"/>
      </w:pPr>
      <w:r w:rsidRPr="00AC0877">
        <w:rPr>
          <w:rFonts w:ascii="ＭＳ ゴシック" w:hAnsi="ＭＳ ゴシック" w:hint="eastAsia"/>
          <w:noProof/>
          <w:szCs w:val="22"/>
        </w:rPr>
        <w:t>（１）</w:t>
      </w:r>
      <w:r w:rsidRPr="00AC0877">
        <w:rPr>
          <w:rFonts w:hint="eastAsia"/>
        </w:rPr>
        <w:t>ＧＩＲ業務の場合</w:t>
      </w:r>
    </w:p>
    <w:p w:rsidR="00A84B65" w:rsidRPr="00AC0877" w:rsidRDefault="00A84B65" w:rsidP="00A6438A">
      <w:pPr>
        <w:autoSpaceDE w:val="0"/>
        <w:autoSpaceDN w:val="0"/>
        <w:adjustRightInd w:val="0"/>
        <w:ind w:firstLineChars="200" w:firstLine="397"/>
        <w:jc w:val="left"/>
        <w:rPr>
          <w:rFonts w:ascii="ＭＳ ゴシック" w:cs="ＭＳ 明朝"/>
          <w:szCs w:val="22"/>
        </w:rPr>
      </w:pPr>
      <w:r w:rsidRPr="00AC0877">
        <w:rPr>
          <w:rFonts w:ascii="ＭＳ ゴシック" w:hAnsi="ＭＳ ゴシック" w:cs="ＭＳ 明朝" w:hint="eastAsia"/>
          <w:szCs w:val="22"/>
        </w:rPr>
        <w:t>（Ａ）入力チェック処理</w:t>
      </w:r>
    </w:p>
    <w:p w:rsidR="0025401F" w:rsidRPr="00AC0877" w:rsidRDefault="0025401F" w:rsidP="00A765F2">
      <w:pPr>
        <w:ind w:leftChars="500" w:left="992" w:firstLineChars="103" w:firstLine="204"/>
        <w:rPr>
          <w:rFonts w:hAnsi="ＭＳ ゴシック" w:cs="ＭＳ 明朝"/>
          <w:szCs w:val="22"/>
        </w:rPr>
      </w:pPr>
      <w:r w:rsidRPr="00AC0877">
        <w:rPr>
          <w:rFonts w:hAnsi="ＭＳ ゴシック" w:cs="ＭＳ 明朝" w:hint="eastAsia"/>
          <w:szCs w:val="22"/>
        </w:rPr>
        <w:t>前述の入力条件に合致するかチェックし、合致した場合は正常終了とし、処理結果コードに「０００００－００００－００００」を設定の上、以降の処理を行う。</w:t>
      </w:r>
    </w:p>
    <w:p w:rsidR="00A84B65" w:rsidRPr="00AC0877" w:rsidRDefault="0025401F" w:rsidP="0025401F">
      <w:pPr>
        <w:autoSpaceDE w:val="0"/>
        <w:autoSpaceDN w:val="0"/>
        <w:adjustRightInd w:val="0"/>
        <w:ind w:leftChars="500" w:left="992" w:firstLineChars="100" w:firstLine="198"/>
        <w:jc w:val="left"/>
        <w:rPr>
          <w:rFonts w:ascii="ＭＳ ゴシック" w:cs="ＭＳ 明朝"/>
          <w:szCs w:val="22"/>
        </w:rPr>
      </w:pPr>
      <w:r w:rsidRPr="00AC0877">
        <w:rPr>
          <w:rFonts w:hAnsi="ＭＳ ゴシック" w:cs="ＭＳ 明朝" w:hint="eastAsia"/>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A84B65" w:rsidRPr="00AC0877" w:rsidRDefault="00A84B65" w:rsidP="00A6438A">
      <w:pPr>
        <w:autoSpaceDE w:val="0"/>
        <w:autoSpaceDN w:val="0"/>
        <w:adjustRightInd w:val="0"/>
        <w:ind w:firstLineChars="200" w:firstLine="397"/>
        <w:jc w:val="left"/>
        <w:rPr>
          <w:rFonts w:ascii="ＭＳ ゴシック" w:cs="ＭＳ 明朝"/>
          <w:szCs w:val="22"/>
        </w:rPr>
      </w:pPr>
      <w:r w:rsidRPr="00AC0877">
        <w:rPr>
          <w:rFonts w:ascii="ＭＳ ゴシック" w:hAnsi="ＭＳ ゴシック" w:cs="ＭＳ 明朝" w:hint="eastAsia"/>
          <w:szCs w:val="22"/>
        </w:rPr>
        <w:t>（Ｂ）出力情報出力処理</w:t>
      </w:r>
    </w:p>
    <w:p w:rsidR="00A84B65" w:rsidRPr="00AC0877" w:rsidRDefault="00A84B65" w:rsidP="00A6438A">
      <w:pPr>
        <w:pStyle w:val="ad"/>
        <w:ind w:firstLineChars="100" w:firstLine="198"/>
        <w:rPr>
          <w:rFonts w:ascii="ＭＳ ゴシック"/>
          <w:color w:val="auto"/>
        </w:rPr>
      </w:pPr>
      <w:r w:rsidRPr="00AC0877">
        <w:rPr>
          <w:rFonts w:hint="eastAsia"/>
          <w:color w:val="auto"/>
        </w:rPr>
        <w:t>後述の出力情報出力処理を行う。出力項目については「出力項目表」を参照。</w:t>
      </w:r>
    </w:p>
    <w:p w:rsidR="00A84B65" w:rsidRPr="00AC0877" w:rsidRDefault="00A84B65" w:rsidP="00A6438A">
      <w:pPr>
        <w:autoSpaceDE w:val="0"/>
        <w:autoSpaceDN w:val="0"/>
        <w:adjustRightInd w:val="0"/>
        <w:ind w:firstLineChars="200" w:firstLine="397"/>
        <w:jc w:val="left"/>
        <w:rPr>
          <w:rFonts w:ascii="ＭＳ ゴシック" w:cs="ＭＳ 明朝"/>
          <w:szCs w:val="22"/>
        </w:rPr>
      </w:pPr>
      <w:r w:rsidRPr="00AC0877">
        <w:rPr>
          <w:rFonts w:ascii="ＭＳ ゴシック" w:hAnsi="ＭＳ ゴシック" w:cs="ＭＳ 明朝" w:hint="eastAsia"/>
          <w:szCs w:val="22"/>
        </w:rPr>
        <w:t>（Ｃ）注意喚起メッセージ出力処理</w:t>
      </w:r>
    </w:p>
    <w:p w:rsidR="00A84B65" w:rsidRPr="00AC0877" w:rsidRDefault="00887B3D" w:rsidP="00B368A4">
      <w:pPr>
        <w:autoSpaceDE w:val="0"/>
        <w:autoSpaceDN w:val="0"/>
        <w:adjustRightInd w:val="0"/>
        <w:ind w:firstLine="1324"/>
        <w:rPr>
          <w:rFonts w:ascii="ＭＳ ゴシック" w:cs="ＭＳ ゴシック"/>
          <w:szCs w:val="22"/>
          <w:lang w:val="ja-JP"/>
        </w:rPr>
      </w:pPr>
      <w:r w:rsidRPr="00AC0877">
        <w:rPr>
          <w:rFonts w:ascii="ＭＳ ゴシック" w:cs="ＭＳ ゴシック" w:hint="eastAsia"/>
          <w:szCs w:val="22"/>
          <w:lang w:val="ja-JP"/>
        </w:rPr>
        <w:t>登録を行うには再送信が必要である旨を注意喚起メッセージとして</w:t>
      </w:r>
      <w:r w:rsidR="00A84B65" w:rsidRPr="00AC0877">
        <w:rPr>
          <w:rFonts w:ascii="ＭＳ ゴシック" w:cs="ＭＳ ゴシック" w:hint="eastAsia"/>
          <w:szCs w:val="22"/>
          <w:lang w:val="ja-JP"/>
        </w:rPr>
        <w:t>出力する。</w:t>
      </w:r>
    </w:p>
    <w:p w:rsidR="00A84B65" w:rsidRPr="00AC0877" w:rsidRDefault="00A84B65" w:rsidP="00A6438A">
      <w:pPr>
        <w:tabs>
          <w:tab w:val="left" w:pos="1188"/>
        </w:tabs>
        <w:autoSpaceDE w:val="0"/>
        <w:autoSpaceDN w:val="0"/>
        <w:adjustRightInd w:val="0"/>
        <w:ind w:firstLineChars="100" w:firstLine="198"/>
        <w:jc w:val="left"/>
        <w:rPr>
          <w:rFonts w:ascii="ＭＳ ゴシック" w:cs="ＭＳ 明朝"/>
          <w:szCs w:val="22"/>
        </w:rPr>
      </w:pPr>
      <w:r w:rsidRPr="00AC0877">
        <w:rPr>
          <w:rFonts w:ascii="ＭＳ ゴシック" w:hAnsi="ＭＳ ゴシック" w:hint="eastAsia"/>
          <w:szCs w:val="22"/>
        </w:rPr>
        <w:t>（２）</w:t>
      </w:r>
      <w:r w:rsidRPr="00AC0877">
        <w:rPr>
          <w:rFonts w:hint="eastAsia"/>
        </w:rPr>
        <w:t>ＧＩＲ０１業務</w:t>
      </w:r>
      <w:r w:rsidRPr="00AC0877">
        <w:rPr>
          <w:rFonts w:ascii="ＭＳ ゴシック" w:hAnsi="ＭＳ ゴシック" w:hint="eastAsia"/>
          <w:szCs w:val="22"/>
        </w:rPr>
        <w:t>の場合</w:t>
      </w:r>
    </w:p>
    <w:p w:rsidR="00A84B65" w:rsidRPr="00AC0877" w:rsidRDefault="00A84B65" w:rsidP="00A6438A">
      <w:pPr>
        <w:ind w:firstLineChars="200" w:firstLine="397"/>
        <w:jc w:val="left"/>
        <w:rPr>
          <w:rFonts w:ascii="ＭＳ ゴシック" w:cs="ＭＳ 明朝"/>
          <w:szCs w:val="22"/>
        </w:rPr>
      </w:pPr>
      <w:r w:rsidRPr="00AC0877">
        <w:rPr>
          <w:rFonts w:ascii="ＭＳ ゴシック" w:hAnsi="ＭＳ ゴシック" w:cs="ＭＳ 明朝" w:hint="eastAsia"/>
          <w:szCs w:val="22"/>
        </w:rPr>
        <w:t>（Ａ）入力チェック処理</w:t>
      </w:r>
    </w:p>
    <w:p w:rsidR="0025401F" w:rsidRPr="00AC0877" w:rsidRDefault="0025401F" w:rsidP="00A765F2">
      <w:pPr>
        <w:ind w:leftChars="500" w:left="992" w:firstLineChars="103" w:firstLine="204"/>
        <w:rPr>
          <w:rFonts w:hAnsi="ＭＳ ゴシック" w:cs="ＭＳ 明朝"/>
          <w:szCs w:val="22"/>
        </w:rPr>
      </w:pPr>
      <w:r w:rsidRPr="00AC0877">
        <w:rPr>
          <w:rFonts w:hAnsi="ＭＳ ゴシック" w:cs="ＭＳ 明朝" w:hint="eastAsia"/>
          <w:szCs w:val="22"/>
        </w:rPr>
        <w:t>前述の入力条件に合致するかチェックし、合致した場合は正常終了とし、処理結果コードに「０００００－００００－００００」を設定の上、以降の処理を行う。</w:t>
      </w:r>
    </w:p>
    <w:p w:rsidR="00A84B65" w:rsidRPr="00AC0877" w:rsidRDefault="0025401F" w:rsidP="0025401F">
      <w:pPr>
        <w:tabs>
          <w:tab w:val="left" w:pos="792"/>
          <w:tab w:val="left" w:pos="1188"/>
        </w:tabs>
        <w:ind w:leftChars="500" w:left="992" w:firstLineChars="101" w:firstLine="200"/>
        <w:jc w:val="left"/>
        <w:rPr>
          <w:rFonts w:ascii="ＭＳ ゴシック"/>
          <w:noProof/>
          <w:szCs w:val="22"/>
        </w:rPr>
      </w:pPr>
      <w:r w:rsidRPr="00AC0877">
        <w:rPr>
          <w:rFonts w:hAnsi="ＭＳ ゴシック" w:cs="ＭＳ 明朝" w:hint="eastAsia"/>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A84B65" w:rsidRPr="00AC0877" w:rsidRDefault="00A84B65" w:rsidP="00A6438A">
      <w:pPr>
        <w:ind w:firstLineChars="200" w:firstLine="397"/>
        <w:jc w:val="left"/>
        <w:rPr>
          <w:rFonts w:ascii="ＭＳ ゴシック"/>
          <w:szCs w:val="22"/>
        </w:rPr>
      </w:pPr>
      <w:r w:rsidRPr="00AC0877">
        <w:rPr>
          <w:rFonts w:ascii="ＭＳ ゴシック" w:hAnsi="ＭＳ ゴシック" w:hint="eastAsia"/>
          <w:szCs w:val="22"/>
        </w:rPr>
        <w:t>（Ｂ）入港情報ＤＢ処理</w:t>
      </w:r>
    </w:p>
    <w:p w:rsidR="00A84B65" w:rsidRPr="00AC0877" w:rsidRDefault="00A84B65" w:rsidP="00A6438A">
      <w:pPr>
        <w:tabs>
          <w:tab w:val="left" w:pos="990"/>
          <w:tab w:val="left" w:pos="1188"/>
        </w:tabs>
        <w:ind w:leftChars="500" w:left="1190" w:hangingChars="100" w:hanging="198"/>
        <w:rPr>
          <w:rFonts w:ascii="ＭＳ ゴシック"/>
          <w:szCs w:val="22"/>
        </w:rPr>
      </w:pPr>
      <w:r w:rsidRPr="00AC0877">
        <w:rPr>
          <w:rFonts w:ascii="ＭＳ ゴシック" w:hAnsi="ＭＳ ゴシック" w:hint="eastAsia"/>
          <w:szCs w:val="22"/>
        </w:rPr>
        <w:t>①</w:t>
      </w:r>
      <w:r w:rsidRPr="00AC0877">
        <w:rPr>
          <w:rFonts w:ascii="ＭＳ ゴシック" w:hint="eastAsia"/>
        </w:rPr>
        <w:t>入力された処理区分が</w:t>
      </w:r>
      <w:r w:rsidRPr="00AC0877">
        <w:rPr>
          <w:rFonts w:ascii="ＭＳ ゴシック" w:hAnsi="ＭＳ ゴシック" w:hint="eastAsia"/>
          <w:szCs w:val="22"/>
        </w:rPr>
        <w:t>登録の場合は、</w:t>
      </w:r>
      <w:r w:rsidRPr="00AC0877">
        <w:rPr>
          <w:rFonts w:hint="eastAsia"/>
        </w:rPr>
        <w:t>入力された主たる到着便名及び到着空港に係る入港届情報を作成し、入港届を行った旨を登録する。</w:t>
      </w:r>
    </w:p>
    <w:p w:rsidR="00A84B65" w:rsidRPr="00AC0877" w:rsidRDefault="00A84B65" w:rsidP="00A6438A">
      <w:pPr>
        <w:tabs>
          <w:tab w:val="left" w:pos="990"/>
          <w:tab w:val="left" w:pos="1188"/>
        </w:tabs>
        <w:ind w:firstLineChars="501" w:firstLine="994"/>
        <w:rPr>
          <w:rFonts w:ascii="ＭＳ ゴシック"/>
          <w:szCs w:val="22"/>
        </w:rPr>
      </w:pPr>
      <w:r w:rsidRPr="00AC0877">
        <w:rPr>
          <w:rFonts w:ascii="ＭＳ ゴシック" w:hAnsi="ＭＳ ゴシック" w:hint="eastAsia"/>
          <w:szCs w:val="22"/>
        </w:rPr>
        <w:t>②</w:t>
      </w:r>
      <w:r w:rsidRPr="00AC0877">
        <w:rPr>
          <w:rFonts w:ascii="ＭＳ ゴシック" w:hint="eastAsia"/>
        </w:rPr>
        <w:t>入力された処理区分が</w:t>
      </w:r>
      <w:r w:rsidRPr="00AC0877">
        <w:rPr>
          <w:rFonts w:ascii="ＭＳ ゴシック" w:hAnsi="ＭＳ ゴシック" w:hint="eastAsia"/>
          <w:szCs w:val="22"/>
        </w:rPr>
        <w:t>変更の場合は、</w:t>
      </w:r>
      <w:r w:rsidRPr="00AC0877">
        <w:rPr>
          <w:rFonts w:hint="eastAsia"/>
        </w:rPr>
        <w:t>入港届情報の</w:t>
      </w:r>
      <w:r w:rsidRPr="00AC0877">
        <w:rPr>
          <w:rFonts w:ascii="ＭＳ ゴシック" w:hAnsi="ＭＳ ゴシック" w:hint="eastAsia"/>
          <w:szCs w:val="22"/>
        </w:rPr>
        <w:t>変更を行った旨を登録する。</w:t>
      </w:r>
    </w:p>
    <w:p w:rsidR="00A84B65" w:rsidRPr="00AC0877" w:rsidRDefault="00A84B65" w:rsidP="00A6438A">
      <w:pPr>
        <w:tabs>
          <w:tab w:val="left" w:pos="990"/>
          <w:tab w:val="left" w:pos="1188"/>
          <w:tab w:val="left" w:pos="4059"/>
          <w:tab w:val="left" w:pos="4554"/>
          <w:tab w:val="left" w:pos="4653"/>
          <w:tab w:val="left" w:pos="4851"/>
          <w:tab w:val="left" w:pos="5049"/>
          <w:tab w:val="left" w:pos="5346"/>
          <w:tab w:val="left" w:pos="5742"/>
          <w:tab w:val="left" w:pos="6138"/>
        </w:tabs>
        <w:ind w:firstLineChars="501" w:firstLine="994"/>
      </w:pPr>
      <w:r w:rsidRPr="00AC0877">
        <w:rPr>
          <w:rFonts w:ascii="ＭＳ ゴシック" w:hAnsi="ＭＳ ゴシック" w:hint="eastAsia"/>
          <w:szCs w:val="22"/>
        </w:rPr>
        <w:t>③入力された処理区分が取消しの場合は、</w:t>
      </w:r>
      <w:r w:rsidRPr="00AC0877">
        <w:rPr>
          <w:rFonts w:hint="eastAsia"/>
        </w:rPr>
        <w:t>入港届を取り消した旨を登録する。</w:t>
      </w:r>
    </w:p>
    <w:p w:rsidR="00A84B65" w:rsidRPr="00AC0877" w:rsidRDefault="00A84B65" w:rsidP="00A6438A">
      <w:pPr>
        <w:ind w:firstLineChars="200" w:firstLine="397"/>
        <w:jc w:val="left"/>
        <w:rPr>
          <w:rFonts w:ascii="ＭＳ ゴシック"/>
          <w:szCs w:val="22"/>
        </w:rPr>
      </w:pPr>
      <w:r w:rsidRPr="00AC0877">
        <w:rPr>
          <w:rFonts w:ascii="ＭＳ ゴシック" w:hAnsi="ＭＳ ゴシック" w:cs="ＭＳ 明朝" w:hint="eastAsia"/>
          <w:szCs w:val="22"/>
        </w:rPr>
        <w:t>（Ｃ）出力情報出力処理</w:t>
      </w:r>
    </w:p>
    <w:p w:rsidR="00A84B65" w:rsidRPr="00AC0877" w:rsidRDefault="00A84B65" w:rsidP="00A6438A">
      <w:pPr>
        <w:tabs>
          <w:tab w:val="left" w:pos="990"/>
          <w:tab w:val="left" w:pos="1188"/>
          <w:tab w:val="left" w:pos="4059"/>
          <w:tab w:val="left" w:pos="4554"/>
          <w:tab w:val="left" w:pos="4653"/>
          <w:tab w:val="left" w:pos="4851"/>
          <w:tab w:val="left" w:pos="5049"/>
          <w:tab w:val="left" w:pos="5346"/>
          <w:tab w:val="left" w:pos="5742"/>
          <w:tab w:val="left" w:pos="6138"/>
        </w:tabs>
        <w:ind w:firstLineChars="602" w:firstLine="1194"/>
        <w:rPr>
          <w:rFonts w:ascii="ＭＳ ゴシック"/>
          <w:szCs w:val="22"/>
        </w:rPr>
      </w:pPr>
      <w:r w:rsidRPr="00AC0877">
        <w:rPr>
          <w:rFonts w:ascii="ＭＳ ゴシック" w:hAnsi="ＭＳ ゴシック" w:cs="ＭＳ 明朝" w:hint="eastAsia"/>
          <w:szCs w:val="22"/>
        </w:rPr>
        <w:t>後述の出力情報出力処理を行う。出力項目については「出力項目表」を参照。</w:t>
      </w:r>
    </w:p>
    <w:p w:rsidR="00A84B65" w:rsidRPr="00AC0877" w:rsidRDefault="00A84B65" w:rsidP="00A6438A">
      <w:pPr>
        <w:autoSpaceDE w:val="0"/>
        <w:autoSpaceDN w:val="0"/>
        <w:adjustRightInd w:val="0"/>
        <w:ind w:firstLineChars="200" w:firstLine="397"/>
        <w:jc w:val="left"/>
        <w:rPr>
          <w:rFonts w:ascii="ＭＳ ゴシック" w:cs="ＭＳ 明朝"/>
          <w:szCs w:val="22"/>
        </w:rPr>
      </w:pPr>
      <w:r w:rsidRPr="00AC0877">
        <w:rPr>
          <w:rFonts w:ascii="ＭＳ ゴシック" w:hAnsi="ＭＳ ゴシック" w:cs="ＭＳ 明朝" w:hint="eastAsia"/>
          <w:szCs w:val="22"/>
        </w:rPr>
        <w:t>（Ｄ）注意喚起メッセージ出力処理</w:t>
      </w:r>
    </w:p>
    <w:p w:rsidR="00A84B65" w:rsidRPr="00AC0877" w:rsidRDefault="00A84B65" w:rsidP="00A6438A">
      <w:pPr>
        <w:autoSpaceDE w:val="0"/>
        <w:autoSpaceDN w:val="0"/>
        <w:adjustRightInd w:val="0"/>
        <w:ind w:firstLineChars="602" w:firstLine="1194"/>
        <w:jc w:val="left"/>
        <w:rPr>
          <w:rFonts w:hAnsi="ＭＳ ゴシック"/>
          <w:szCs w:val="22"/>
        </w:rPr>
      </w:pPr>
      <w:r w:rsidRPr="00AC0877">
        <w:rPr>
          <w:rFonts w:hint="eastAsia"/>
        </w:rPr>
        <w:t>以下のいずれかの条件を満たす場合は、</w:t>
      </w:r>
      <w:r w:rsidR="001D42AA" w:rsidRPr="00AC0877">
        <w:rPr>
          <w:rFonts w:hint="eastAsia"/>
        </w:rPr>
        <w:t>注意喚起メッセージとして</w:t>
      </w:r>
      <w:r w:rsidRPr="00AC0877">
        <w:rPr>
          <w:rFonts w:hint="eastAsia"/>
        </w:rPr>
        <w:t>処理結果通知</w:t>
      </w:r>
      <w:r w:rsidR="007246F0" w:rsidRPr="00AC0877">
        <w:rPr>
          <w:rFonts w:hint="eastAsia"/>
        </w:rPr>
        <w:t>に</w:t>
      </w:r>
      <w:r w:rsidRPr="00AC0877">
        <w:rPr>
          <w:rFonts w:hint="eastAsia"/>
        </w:rPr>
        <w:t>出力する。</w:t>
      </w:r>
    </w:p>
    <w:p w:rsidR="00A84B65" w:rsidRPr="00AC0877" w:rsidRDefault="00A84B65" w:rsidP="004478C6">
      <w:pPr>
        <w:tabs>
          <w:tab w:val="left" w:pos="1386"/>
        </w:tabs>
        <w:autoSpaceDE w:val="0"/>
        <w:autoSpaceDN w:val="0"/>
        <w:adjustRightInd w:val="0"/>
        <w:ind w:firstLineChars="500" w:firstLine="992"/>
        <w:jc w:val="left"/>
        <w:rPr>
          <w:rFonts w:hAnsi="ＭＳ ゴシック"/>
          <w:szCs w:val="22"/>
        </w:rPr>
      </w:pPr>
      <w:r w:rsidRPr="00AC0877">
        <w:rPr>
          <w:rFonts w:hAnsi="ＭＳ ゴシック" w:hint="eastAsia"/>
          <w:szCs w:val="22"/>
        </w:rPr>
        <w:t>①処理区分が登録または変更で、入力された到着年月日が入力日より未来</w:t>
      </w:r>
      <w:r w:rsidRPr="00AC0877">
        <w:rPr>
          <w:rFonts w:hint="eastAsia"/>
        </w:rPr>
        <w:t>である場合</w:t>
      </w:r>
    </w:p>
    <w:p w:rsidR="00A84B65" w:rsidRPr="00AC0877" w:rsidRDefault="00A84B65" w:rsidP="004478C6">
      <w:pPr>
        <w:tabs>
          <w:tab w:val="left" w:pos="1188"/>
        </w:tabs>
        <w:autoSpaceDE w:val="0"/>
        <w:autoSpaceDN w:val="0"/>
        <w:adjustRightInd w:val="0"/>
        <w:ind w:leftChars="501" w:left="1135" w:hangingChars="71" w:hanging="141"/>
        <w:jc w:val="left"/>
        <w:rPr>
          <w:noProof/>
        </w:rPr>
      </w:pPr>
      <w:r w:rsidRPr="00AC0877">
        <w:rPr>
          <w:rFonts w:hAnsi="ＭＳ ゴシック" w:hint="eastAsia"/>
          <w:szCs w:val="22"/>
        </w:rPr>
        <w:t>②</w:t>
      </w:r>
      <w:r w:rsidRPr="00AC0877">
        <w:rPr>
          <w:rFonts w:hint="eastAsia"/>
          <w:noProof/>
        </w:rPr>
        <w:t>税関に対する届出の提出とはならず、税関以外の選択された提出先官庁への提出のみが行われる場合</w:t>
      </w:r>
    </w:p>
    <w:p w:rsidR="00A84B65" w:rsidRPr="00AC0877" w:rsidRDefault="00A84B65" w:rsidP="00A6438A">
      <w:pPr>
        <w:tabs>
          <w:tab w:val="left" w:pos="990"/>
        </w:tabs>
        <w:autoSpaceDE w:val="0"/>
        <w:autoSpaceDN w:val="0"/>
        <w:adjustRightInd w:val="0"/>
        <w:ind w:firstLineChars="602" w:firstLine="1194"/>
        <w:jc w:val="left"/>
        <w:rPr>
          <w:rFonts w:ascii="ＭＳ ゴシック" w:cs="ＭＳ 明朝"/>
          <w:szCs w:val="22"/>
        </w:rPr>
      </w:pPr>
    </w:p>
    <w:p w:rsidR="00A84B65" w:rsidRPr="00AC0877" w:rsidRDefault="00A84B65" w:rsidP="00832F42">
      <w:pPr>
        <w:tabs>
          <w:tab w:val="left" w:pos="990"/>
        </w:tabs>
        <w:autoSpaceDE w:val="0"/>
        <w:autoSpaceDN w:val="0"/>
        <w:adjustRightInd w:val="0"/>
        <w:jc w:val="left"/>
        <w:rPr>
          <w:noProof/>
        </w:rPr>
      </w:pPr>
      <w:r w:rsidRPr="00AC0877">
        <w:rPr>
          <w:rFonts w:hint="eastAsia"/>
          <w:noProof/>
        </w:rPr>
        <w:t>６．出力情報</w:t>
      </w:r>
      <w:r w:rsidRPr="00AC0877">
        <w:rPr>
          <w:noProof/>
        </w:rPr>
        <w:t xml:space="preserve"> </w:t>
      </w:r>
    </w:p>
    <w:p w:rsidR="00A84B65" w:rsidRPr="00AC0877" w:rsidRDefault="00A84B65" w:rsidP="00A6438A">
      <w:pPr>
        <w:ind w:firstLineChars="100" w:firstLine="198"/>
        <w:outlineLvl w:val="0"/>
      </w:pPr>
      <w:r w:rsidRPr="00AC0877">
        <w:rPr>
          <w:rFonts w:hint="eastAsia"/>
        </w:rPr>
        <w:t>（１）ＧＩＲ業務の場合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4815"/>
        <w:gridCol w:w="2407"/>
      </w:tblGrid>
      <w:tr w:rsidR="00AC0877" w:rsidRPr="00AC0877" w:rsidTr="007C7F65">
        <w:trPr>
          <w:trHeight w:val="400"/>
        </w:trPr>
        <w:tc>
          <w:tcPr>
            <w:tcW w:w="2417" w:type="dxa"/>
            <w:vAlign w:val="center"/>
          </w:tcPr>
          <w:p w:rsidR="00A84B65" w:rsidRPr="00AC0877" w:rsidRDefault="00A84B65" w:rsidP="00CC2B34">
            <w:r w:rsidRPr="00AC0877">
              <w:rPr>
                <w:rFonts w:hint="eastAsia"/>
              </w:rPr>
              <w:t>情報名</w:t>
            </w:r>
          </w:p>
        </w:tc>
        <w:tc>
          <w:tcPr>
            <w:tcW w:w="4815" w:type="dxa"/>
            <w:vAlign w:val="center"/>
          </w:tcPr>
          <w:p w:rsidR="00A84B65" w:rsidRPr="00AC0877" w:rsidRDefault="00A84B65" w:rsidP="00CC2B34">
            <w:r w:rsidRPr="00AC0877">
              <w:rPr>
                <w:rFonts w:hint="eastAsia"/>
              </w:rPr>
              <w:t>出力条件</w:t>
            </w:r>
          </w:p>
        </w:tc>
        <w:tc>
          <w:tcPr>
            <w:tcW w:w="2407" w:type="dxa"/>
            <w:vAlign w:val="center"/>
          </w:tcPr>
          <w:p w:rsidR="00A84B65" w:rsidRPr="00AC0877" w:rsidRDefault="00A84B65" w:rsidP="00CC2B34">
            <w:r w:rsidRPr="00AC0877">
              <w:rPr>
                <w:rFonts w:hint="eastAsia"/>
              </w:rPr>
              <w:t>出力先</w:t>
            </w:r>
          </w:p>
        </w:tc>
      </w:tr>
      <w:tr w:rsidR="00AC0877" w:rsidRPr="00AC0877" w:rsidTr="007C7F65">
        <w:trPr>
          <w:trHeight w:val="400"/>
        </w:trPr>
        <w:tc>
          <w:tcPr>
            <w:tcW w:w="2417" w:type="dxa"/>
          </w:tcPr>
          <w:p w:rsidR="00A84B65" w:rsidRPr="00AC0877" w:rsidRDefault="00A84B65" w:rsidP="00CC2B34">
            <w:r w:rsidRPr="00AC0877">
              <w:rPr>
                <w:rFonts w:hint="eastAsia"/>
              </w:rPr>
              <w:t>処理結果通知</w:t>
            </w:r>
          </w:p>
        </w:tc>
        <w:tc>
          <w:tcPr>
            <w:tcW w:w="4815" w:type="dxa"/>
          </w:tcPr>
          <w:p w:rsidR="00A84B65" w:rsidRPr="00AC0877" w:rsidRDefault="00A84B65" w:rsidP="00CC2B34">
            <w:r w:rsidRPr="00AC0877">
              <w:rPr>
                <w:rFonts w:hint="eastAsia"/>
              </w:rPr>
              <w:t>なし</w:t>
            </w:r>
          </w:p>
        </w:tc>
        <w:tc>
          <w:tcPr>
            <w:tcW w:w="2407" w:type="dxa"/>
          </w:tcPr>
          <w:p w:rsidR="00A84B65" w:rsidRPr="00AC0877" w:rsidRDefault="00A84B65" w:rsidP="00CC2B34">
            <w:r w:rsidRPr="00AC0877">
              <w:rPr>
                <w:rFonts w:hint="eastAsia"/>
              </w:rPr>
              <w:t>入力者</w:t>
            </w:r>
          </w:p>
        </w:tc>
      </w:tr>
      <w:tr w:rsidR="00A84B65" w:rsidRPr="00AC0877" w:rsidTr="007C7F65">
        <w:trPr>
          <w:trHeight w:val="400"/>
        </w:trPr>
        <w:tc>
          <w:tcPr>
            <w:tcW w:w="2417" w:type="dxa"/>
          </w:tcPr>
          <w:p w:rsidR="00A84B65" w:rsidRPr="00AC0877" w:rsidRDefault="00A84B65" w:rsidP="00CC2B34">
            <w:r w:rsidRPr="00AC0877">
              <w:rPr>
                <w:rFonts w:hint="eastAsia"/>
              </w:rPr>
              <w:t>入港届呼出し結果情報</w:t>
            </w:r>
          </w:p>
        </w:tc>
        <w:tc>
          <w:tcPr>
            <w:tcW w:w="4815" w:type="dxa"/>
          </w:tcPr>
          <w:p w:rsidR="00A84B65" w:rsidRPr="00AC0877" w:rsidRDefault="00A84B65" w:rsidP="000C1623">
            <w:r w:rsidRPr="00AC0877">
              <w:rPr>
                <w:rFonts w:hint="eastAsia"/>
              </w:rPr>
              <w:t>なし</w:t>
            </w:r>
          </w:p>
        </w:tc>
        <w:tc>
          <w:tcPr>
            <w:tcW w:w="2407" w:type="dxa"/>
          </w:tcPr>
          <w:p w:rsidR="00A84B65" w:rsidRPr="00AC0877" w:rsidRDefault="00A84B65" w:rsidP="00CC2B34">
            <w:r w:rsidRPr="00AC0877">
              <w:rPr>
                <w:rFonts w:hint="eastAsia"/>
              </w:rPr>
              <w:t>入力者</w:t>
            </w:r>
          </w:p>
        </w:tc>
      </w:tr>
    </w:tbl>
    <w:p w:rsidR="00B01331" w:rsidRPr="00AC0877" w:rsidRDefault="00B01331" w:rsidP="00FC5D12">
      <w:pPr>
        <w:rPr>
          <w:noProof/>
        </w:rPr>
      </w:pPr>
    </w:p>
    <w:p w:rsidR="00A84B65" w:rsidRPr="00AC0877" w:rsidRDefault="004478C6" w:rsidP="00A6438A">
      <w:pPr>
        <w:ind w:firstLineChars="100" w:firstLine="198"/>
        <w:outlineLvl w:val="0"/>
      </w:pPr>
      <w:r w:rsidRPr="00AC0877">
        <w:br w:type="page"/>
      </w:r>
      <w:r w:rsidR="00A84B65" w:rsidRPr="00AC0877">
        <w:rPr>
          <w:rFonts w:hint="eastAsia"/>
        </w:rPr>
        <w:lastRenderedPageBreak/>
        <w:t>（２）ＧＩＲ０１業務の場合</w:t>
      </w:r>
    </w:p>
    <w:tbl>
      <w:tblPr>
        <w:tblW w:w="964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77"/>
        <w:gridCol w:w="4850"/>
        <w:gridCol w:w="2413"/>
      </w:tblGrid>
      <w:tr w:rsidR="00AC0877" w:rsidRPr="00AC0877" w:rsidTr="007C7F65">
        <w:trPr>
          <w:cantSplit/>
          <w:trHeight w:val="397"/>
        </w:trPr>
        <w:tc>
          <w:tcPr>
            <w:tcW w:w="2377" w:type="dxa"/>
            <w:vAlign w:val="center"/>
          </w:tcPr>
          <w:p w:rsidR="00A84B65" w:rsidRPr="00AC0877" w:rsidRDefault="00A84B65" w:rsidP="00CC2B34">
            <w:r w:rsidRPr="00AC0877">
              <w:rPr>
                <w:rFonts w:hint="eastAsia"/>
              </w:rPr>
              <w:t>情報名</w:t>
            </w:r>
          </w:p>
        </w:tc>
        <w:tc>
          <w:tcPr>
            <w:tcW w:w="4850" w:type="dxa"/>
            <w:vAlign w:val="center"/>
          </w:tcPr>
          <w:p w:rsidR="00A84B65" w:rsidRPr="00AC0877" w:rsidRDefault="00A84B65" w:rsidP="00CC2B34">
            <w:r w:rsidRPr="00AC0877">
              <w:rPr>
                <w:rFonts w:hint="eastAsia"/>
              </w:rPr>
              <w:t>出力条件</w:t>
            </w:r>
          </w:p>
        </w:tc>
        <w:tc>
          <w:tcPr>
            <w:tcW w:w="2413" w:type="dxa"/>
            <w:vAlign w:val="center"/>
          </w:tcPr>
          <w:p w:rsidR="00A84B65" w:rsidRPr="00AC0877" w:rsidRDefault="00A84B65" w:rsidP="00CC2B34">
            <w:r w:rsidRPr="00AC0877">
              <w:rPr>
                <w:rFonts w:hint="eastAsia"/>
              </w:rPr>
              <w:t>出力先</w:t>
            </w:r>
          </w:p>
        </w:tc>
      </w:tr>
      <w:tr w:rsidR="00AC0877" w:rsidRPr="00AC0877" w:rsidTr="000C1918">
        <w:trPr>
          <w:cantSplit/>
          <w:trHeight w:val="397"/>
        </w:trPr>
        <w:tc>
          <w:tcPr>
            <w:tcW w:w="2377" w:type="dxa"/>
          </w:tcPr>
          <w:p w:rsidR="00A84B65" w:rsidRPr="00AC0877" w:rsidRDefault="00A84B65" w:rsidP="00CC2B34">
            <w:r w:rsidRPr="00AC0877">
              <w:rPr>
                <w:rFonts w:hint="eastAsia"/>
              </w:rPr>
              <w:t>処理結果通知</w:t>
            </w:r>
          </w:p>
        </w:tc>
        <w:tc>
          <w:tcPr>
            <w:tcW w:w="4850" w:type="dxa"/>
          </w:tcPr>
          <w:p w:rsidR="00A84B65" w:rsidRPr="00AC0877" w:rsidRDefault="00A84B65" w:rsidP="00CC2B34">
            <w:r w:rsidRPr="00AC0877">
              <w:rPr>
                <w:rFonts w:hint="eastAsia"/>
              </w:rPr>
              <w:t>なし</w:t>
            </w:r>
          </w:p>
        </w:tc>
        <w:tc>
          <w:tcPr>
            <w:tcW w:w="2413" w:type="dxa"/>
          </w:tcPr>
          <w:p w:rsidR="00A84B65" w:rsidRPr="00AC0877" w:rsidRDefault="00A84B65" w:rsidP="00CC2B34">
            <w:r w:rsidRPr="00AC0877">
              <w:rPr>
                <w:rFonts w:hint="eastAsia"/>
              </w:rPr>
              <w:t>入力者</w:t>
            </w:r>
          </w:p>
        </w:tc>
      </w:tr>
      <w:tr w:rsidR="00AC0877" w:rsidRPr="00AC0877" w:rsidTr="000C1918">
        <w:trPr>
          <w:cantSplit/>
          <w:trHeight w:val="397"/>
        </w:trPr>
        <w:tc>
          <w:tcPr>
            <w:tcW w:w="2377" w:type="dxa"/>
          </w:tcPr>
          <w:p w:rsidR="00A84B65" w:rsidRPr="00AC0877" w:rsidRDefault="00A84B65" w:rsidP="00CC2B34">
            <w:r w:rsidRPr="00AC0877">
              <w:rPr>
                <w:rFonts w:hint="eastAsia"/>
              </w:rPr>
              <w:t>入港届受理通知情報</w:t>
            </w:r>
          </w:p>
        </w:tc>
        <w:tc>
          <w:tcPr>
            <w:tcW w:w="4850" w:type="dxa"/>
          </w:tcPr>
          <w:p w:rsidR="00A84B65" w:rsidRPr="00AC0877" w:rsidRDefault="00A84B65" w:rsidP="00CC2B34">
            <w:r w:rsidRPr="00AC0877">
              <w:rPr>
                <w:rFonts w:hint="eastAsia"/>
              </w:rPr>
              <w:t>以下の条件をすべて満たすとき、出力する</w:t>
            </w:r>
          </w:p>
          <w:p w:rsidR="00A84B65" w:rsidRPr="00AC0877" w:rsidRDefault="00A84B65" w:rsidP="0043608D">
            <w:r w:rsidRPr="00AC0877">
              <w:rPr>
                <w:rFonts w:hint="eastAsia"/>
              </w:rPr>
              <w:t>（１）入力者が航空会社で処理区分が登録</w:t>
            </w:r>
          </w:p>
          <w:p w:rsidR="00A84B65" w:rsidRPr="00AC0877" w:rsidRDefault="00A84B65" w:rsidP="0043608D">
            <w:r w:rsidRPr="00AC0877">
              <w:rPr>
                <w:rFonts w:hint="eastAsia"/>
              </w:rPr>
              <w:t>（２）到着空港が税関空港</w:t>
            </w:r>
          </w:p>
        </w:tc>
        <w:tc>
          <w:tcPr>
            <w:tcW w:w="2413" w:type="dxa"/>
          </w:tcPr>
          <w:p w:rsidR="00A84B65" w:rsidRPr="00AC0877" w:rsidRDefault="00A84B65" w:rsidP="00CC2B34">
            <w:r w:rsidRPr="00AC0877">
              <w:rPr>
                <w:rFonts w:hint="eastAsia"/>
              </w:rPr>
              <w:t>入力者</w:t>
            </w:r>
          </w:p>
        </w:tc>
      </w:tr>
      <w:tr w:rsidR="00AC0877" w:rsidRPr="00AC0877" w:rsidTr="000C1918">
        <w:tblPrEx>
          <w:tblCellMar>
            <w:left w:w="108" w:type="dxa"/>
            <w:right w:w="108" w:type="dxa"/>
          </w:tblCellMar>
        </w:tblPrEx>
        <w:trPr>
          <w:trHeight w:val="397"/>
        </w:trPr>
        <w:tc>
          <w:tcPr>
            <w:tcW w:w="2377" w:type="dxa"/>
          </w:tcPr>
          <w:p w:rsidR="00A84B65" w:rsidRPr="00AC0877" w:rsidRDefault="00A84B65" w:rsidP="00CC2B34">
            <w:r w:rsidRPr="00AC0877">
              <w:rPr>
                <w:rFonts w:hint="eastAsia"/>
              </w:rPr>
              <w:t>入港届変更通知情報</w:t>
            </w:r>
          </w:p>
        </w:tc>
        <w:tc>
          <w:tcPr>
            <w:tcW w:w="4850" w:type="dxa"/>
          </w:tcPr>
          <w:p w:rsidR="00A84B65" w:rsidRPr="00AC0877" w:rsidRDefault="00A84B65" w:rsidP="00CC2B34">
            <w:r w:rsidRPr="00AC0877">
              <w:rPr>
                <w:rFonts w:hint="eastAsia"/>
              </w:rPr>
              <w:t>以下の条件をすべて満たすとき、出力する</w:t>
            </w:r>
          </w:p>
          <w:p w:rsidR="00A84B65" w:rsidRPr="00AC0877" w:rsidRDefault="00A84B65" w:rsidP="00CC2B34">
            <w:r w:rsidRPr="00AC0877">
              <w:rPr>
                <w:rFonts w:hint="eastAsia"/>
              </w:rPr>
              <w:t>（１）入力者が航空会社で処理区分が変更</w:t>
            </w:r>
          </w:p>
          <w:p w:rsidR="00A84B65" w:rsidRPr="00AC0877" w:rsidRDefault="00A84B65" w:rsidP="00CC2B34">
            <w:r w:rsidRPr="00AC0877">
              <w:rPr>
                <w:rFonts w:hint="eastAsia"/>
              </w:rPr>
              <w:t>（２）到着空港が税関空港</w:t>
            </w:r>
          </w:p>
        </w:tc>
        <w:tc>
          <w:tcPr>
            <w:tcW w:w="2413" w:type="dxa"/>
          </w:tcPr>
          <w:p w:rsidR="00A84B65" w:rsidRPr="00AC0877" w:rsidRDefault="00A84B65" w:rsidP="00CC2B34">
            <w:r w:rsidRPr="00AC0877">
              <w:rPr>
                <w:rFonts w:hint="eastAsia"/>
              </w:rPr>
              <w:t>入力者</w:t>
            </w:r>
          </w:p>
        </w:tc>
      </w:tr>
      <w:tr w:rsidR="00AC0877" w:rsidRPr="00AC0877" w:rsidTr="000C1918">
        <w:trPr>
          <w:cantSplit/>
          <w:trHeight w:val="397"/>
        </w:trPr>
        <w:tc>
          <w:tcPr>
            <w:tcW w:w="2377" w:type="dxa"/>
            <w:vMerge w:val="restart"/>
          </w:tcPr>
          <w:p w:rsidR="00A84B65" w:rsidRPr="00AC0877" w:rsidRDefault="00A84B65" w:rsidP="00CC2B34">
            <w:r w:rsidRPr="00AC0877">
              <w:rPr>
                <w:rFonts w:hint="eastAsia"/>
              </w:rPr>
              <w:t>入出港関係確認情報</w:t>
            </w:r>
          </w:p>
        </w:tc>
        <w:tc>
          <w:tcPr>
            <w:tcW w:w="4850" w:type="dxa"/>
          </w:tcPr>
          <w:p w:rsidR="00A84B65" w:rsidRPr="00AC0877" w:rsidRDefault="00A84B65" w:rsidP="00CC2B34">
            <w:r w:rsidRPr="00AC0877">
              <w:rPr>
                <w:rFonts w:hint="eastAsia"/>
              </w:rPr>
              <w:t>入力者が税関の場合</w:t>
            </w:r>
          </w:p>
        </w:tc>
        <w:tc>
          <w:tcPr>
            <w:tcW w:w="2413" w:type="dxa"/>
          </w:tcPr>
          <w:p w:rsidR="00A84B65" w:rsidRPr="00AC0877" w:rsidRDefault="00A84B65" w:rsidP="00CC2B34">
            <w:pPr>
              <w:widowControl/>
              <w:jc w:val="left"/>
            </w:pPr>
            <w:r w:rsidRPr="00AC0877">
              <w:rPr>
                <w:rFonts w:hint="eastAsia"/>
              </w:rPr>
              <w:t>入力者</w:t>
            </w:r>
          </w:p>
        </w:tc>
      </w:tr>
      <w:tr w:rsidR="00AC0877" w:rsidRPr="00AC0877" w:rsidTr="000C1918">
        <w:tblPrEx>
          <w:tblCellMar>
            <w:left w:w="108" w:type="dxa"/>
            <w:right w:w="108" w:type="dxa"/>
          </w:tblCellMar>
        </w:tblPrEx>
        <w:trPr>
          <w:trHeight w:val="397"/>
        </w:trPr>
        <w:tc>
          <w:tcPr>
            <w:tcW w:w="2377" w:type="dxa"/>
            <w:vMerge/>
          </w:tcPr>
          <w:p w:rsidR="00A84B65" w:rsidRPr="00AC0877" w:rsidRDefault="00A84B65" w:rsidP="00CC2B34"/>
        </w:tc>
        <w:tc>
          <w:tcPr>
            <w:tcW w:w="4850" w:type="dxa"/>
          </w:tcPr>
          <w:p w:rsidR="00A84B65" w:rsidRPr="00AC0877" w:rsidRDefault="00A84B65" w:rsidP="00CC2B34">
            <w:r w:rsidRPr="00AC0877">
              <w:rPr>
                <w:rFonts w:hint="eastAsia"/>
              </w:rPr>
              <w:t>以下の条件をすべて満たすとき、出力する</w:t>
            </w:r>
          </w:p>
          <w:p w:rsidR="00A84B65" w:rsidRPr="00AC0877" w:rsidRDefault="00A84B65" w:rsidP="00CC2B34">
            <w:r w:rsidRPr="00AC0877">
              <w:rPr>
                <w:rFonts w:hint="eastAsia"/>
              </w:rPr>
              <w:t>（１）入力者が航空会社</w:t>
            </w:r>
          </w:p>
          <w:p w:rsidR="00A84B65" w:rsidRPr="00AC0877" w:rsidRDefault="00A84B65" w:rsidP="00CC2B34">
            <w:r w:rsidRPr="00AC0877">
              <w:rPr>
                <w:rFonts w:hint="eastAsia"/>
              </w:rPr>
              <w:t>（２）到着空港が税関空港</w:t>
            </w:r>
          </w:p>
        </w:tc>
        <w:tc>
          <w:tcPr>
            <w:tcW w:w="2413" w:type="dxa"/>
          </w:tcPr>
          <w:p w:rsidR="00A84B65" w:rsidRPr="00AC0877" w:rsidRDefault="00A84B65" w:rsidP="00EC4C4F">
            <w:pPr>
              <w:widowControl/>
              <w:jc w:val="left"/>
            </w:pPr>
            <w:r w:rsidRPr="00AC0877">
              <w:rPr>
                <w:rFonts w:hint="eastAsia"/>
              </w:rPr>
              <w:t>到着空港の管轄税関</w:t>
            </w:r>
          </w:p>
          <w:p w:rsidR="00A84B65" w:rsidRPr="00AC0877" w:rsidRDefault="00A84B65" w:rsidP="00C47861">
            <w:pPr>
              <w:widowControl/>
              <w:jc w:val="left"/>
            </w:pPr>
            <w:r w:rsidRPr="00AC0877">
              <w:rPr>
                <w:rFonts w:hint="eastAsia"/>
              </w:rPr>
              <w:t>（監視担当部門）</w:t>
            </w:r>
            <w:r w:rsidRPr="00AC0877">
              <w:rPr>
                <w:rFonts w:ascii="ＭＳ ゴシック" w:hAnsi="ＭＳ ゴシック" w:hint="eastAsia"/>
                <w:szCs w:val="22"/>
                <w:vertAlign w:val="superscript"/>
              </w:rPr>
              <w:t>＊１</w:t>
            </w:r>
          </w:p>
        </w:tc>
      </w:tr>
      <w:tr w:rsidR="00AC0877" w:rsidRPr="00AC0877" w:rsidTr="000C1918">
        <w:tblPrEx>
          <w:tblCellMar>
            <w:left w:w="108" w:type="dxa"/>
            <w:right w:w="108" w:type="dxa"/>
          </w:tblCellMar>
        </w:tblPrEx>
        <w:trPr>
          <w:trHeight w:val="397"/>
        </w:trPr>
        <w:tc>
          <w:tcPr>
            <w:tcW w:w="2377" w:type="dxa"/>
          </w:tcPr>
          <w:p w:rsidR="00A84B65" w:rsidRPr="00AC0877" w:rsidRDefault="00A84B65" w:rsidP="00CC2B34">
            <w:r w:rsidRPr="00AC0877">
              <w:rPr>
                <w:rFonts w:hint="eastAsia"/>
                <w:noProof/>
              </w:rPr>
              <w:t>入港届情報</w:t>
            </w:r>
          </w:p>
        </w:tc>
        <w:tc>
          <w:tcPr>
            <w:tcW w:w="4850" w:type="dxa"/>
          </w:tcPr>
          <w:p w:rsidR="00A84B65" w:rsidRPr="00AC0877" w:rsidRDefault="00A84B65" w:rsidP="00F913DC">
            <w:r w:rsidRPr="00AC0877">
              <w:rPr>
                <w:rFonts w:hint="eastAsia"/>
              </w:rPr>
              <w:t>以下の条件をすべて満たすとき、出力する</w:t>
            </w:r>
          </w:p>
          <w:p w:rsidR="00A84B65" w:rsidRPr="00AC0877" w:rsidRDefault="00A84B65" w:rsidP="00A6438A">
            <w:pPr>
              <w:ind w:left="597" w:hangingChars="301" w:hanging="597"/>
            </w:pPr>
            <w:r w:rsidRPr="00AC0877">
              <w:rPr>
                <w:rFonts w:hint="eastAsia"/>
              </w:rPr>
              <w:t>（１）入力者が航空会社で処理区分が登録</w:t>
            </w:r>
          </w:p>
          <w:p w:rsidR="00A84B65" w:rsidRPr="00AC0877" w:rsidRDefault="00A84B65" w:rsidP="00AC0877">
            <w:r w:rsidRPr="00AC0877">
              <w:rPr>
                <w:rFonts w:hint="eastAsia"/>
              </w:rPr>
              <w:t>（２）</w:t>
            </w:r>
            <w:r w:rsidR="0059516B" w:rsidRPr="00AC0877">
              <w:rPr>
                <w:rFonts w:hint="eastAsia"/>
              </w:rPr>
              <w:t>入管</w:t>
            </w:r>
            <w:r w:rsidRPr="00AC0877">
              <w:rPr>
                <w:rFonts w:hint="eastAsia"/>
              </w:rPr>
              <w:t>宛に届出が行われた</w:t>
            </w:r>
          </w:p>
        </w:tc>
        <w:tc>
          <w:tcPr>
            <w:tcW w:w="2413" w:type="dxa"/>
          </w:tcPr>
          <w:p w:rsidR="00A84B65" w:rsidRPr="00AC0877" w:rsidRDefault="0059516B" w:rsidP="00EC4C4F">
            <w:pPr>
              <w:widowControl/>
              <w:jc w:val="left"/>
            </w:pPr>
            <w:r w:rsidRPr="00AC0877">
              <w:rPr>
                <w:rFonts w:hint="eastAsia"/>
              </w:rPr>
              <w:t>入管</w:t>
            </w:r>
          </w:p>
        </w:tc>
      </w:tr>
      <w:tr w:rsidR="00AC0877" w:rsidRPr="00AC0877" w:rsidTr="000C1918">
        <w:tblPrEx>
          <w:tblCellMar>
            <w:left w:w="108" w:type="dxa"/>
            <w:right w:w="108" w:type="dxa"/>
          </w:tblCellMar>
        </w:tblPrEx>
        <w:trPr>
          <w:trHeight w:val="397"/>
        </w:trPr>
        <w:tc>
          <w:tcPr>
            <w:tcW w:w="2377" w:type="dxa"/>
          </w:tcPr>
          <w:p w:rsidR="00A84B65" w:rsidRPr="00AC0877" w:rsidRDefault="00A84B65" w:rsidP="00CC2B34">
            <w:r w:rsidRPr="00AC0877">
              <w:rPr>
                <w:rFonts w:hint="eastAsia"/>
                <w:noProof/>
              </w:rPr>
              <w:t>入港届変更情報</w:t>
            </w:r>
          </w:p>
        </w:tc>
        <w:tc>
          <w:tcPr>
            <w:tcW w:w="4850" w:type="dxa"/>
          </w:tcPr>
          <w:p w:rsidR="00A84B65" w:rsidRPr="00AC0877" w:rsidRDefault="00A84B65" w:rsidP="00F913DC">
            <w:r w:rsidRPr="00AC0877">
              <w:rPr>
                <w:rFonts w:hint="eastAsia"/>
              </w:rPr>
              <w:t>以下の条件をすべて満たすとき、出力する</w:t>
            </w:r>
          </w:p>
          <w:p w:rsidR="00A84B65" w:rsidRPr="00AC0877" w:rsidRDefault="00A84B65" w:rsidP="00A6438A">
            <w:pPr>
              <w:ind w:left="597" w:hangingChars="301" w:hanging="597"/>
            </w:pPr>
            <w:r w:rsidRPr="00AC0877">
              <w:rPr>
                <w:rFonts w:hint="eastAsia"/>
              </w:rPr>
              <w:t>（１）入力者が航空会社で処理区分が変更</w:t>
            </w:r>
          </w:p>
          <w:p w:rsidR="00A84B65" w:rsidRPr="00AC0877" w:rsidRDefault="00A84B65" w:rsidP="00AC0877">
            <w:r w:rsidRPr="00AC0877">
              <w:rPr>
                <w:rFonts w:hint="eastAsia"/>
              </w:rPr>
              <w:t>（２）</w:t>
            </w:r>
            <w:r w:rsidR="0059516B" w:rsidRPr="00AC0877">
              <w:rPr>
                <w:rFonts w:hint="eastAsia"/>
              </w:rPr>
              <w:t>入管</w:t>
            </w:r>
            <w:r w:rsidRPr="00AC0877">
              <w:rPr>
                <w:rFonts w:hint="eastAsia"/>
              </w:rPr>
              <w:t>宛に届出が行われた</w:t>
            </w:r>
          </w:p>
        </w:tc>
        <w:tc>
          <w:tcPr>
            <w:tcW w:w="2413" w:type="dxa"/>
          </w:tcPr>
          <w:p w:rsidR="00A84B65" w:rsidRPr="00AC0877" w:rsidRDefault="0059516B" w:rsidP="00EC4C4F">
            <w:pPr>
              <w:widowControl/>
              <w:jc w:val="left"/>
            </w:pPr>
            <w:r w:rsidRPr="00AC0877">
              <w:rPr>
                <w:rFonts w:hint="eastAsia"/>
              </w:rPr>
              <w:t>入管</w:t>
            </w:r>
          </w:p>
        </w:tc>
      </w:tr>
      <w:tr w:rsidR="00AC0877" w:rsidRPr="00AC0877" w:rsidTr="000C1918">
        <w:tblPrEx>
          <w:tblCellMar>
            <w:left w:w="108" w:type="dxa"/>
            <w:right w:w="108" w:type="dxa"/>
          </w:tblCellMar>
        </w:tblPrEx>
        <w:trPr>
          <w:trHeight w:val="397"/>
        </w:trPr>
        <w:tc>
          <w:tcPr>
            <w:tcW w:w="2377" w:type="dxa"/>
          </w:tcPr>
          <w:p w:rsidR="00A84B65" w:rsidRPr="00AC0877" w:rsidRDefault="00A84B65" w:rsidP="00CC2B34">
            <w:r w:rsidRPr="00AC0877">
              <w:rPr>
                <w:rFonts w:hint="eastAsia"/>
                <w:noProof/>
              </w:rPr>
              <w:t>入港届取消情報</w:t>
            </w:r>
          </w:p>
        </w:tc>
        <w:tc>
          <w:tcPr>
            <w:tcW w:w="4850" w:type="dxa"/>
          </w:tcPr>
          <w:p w:rsidR="00A84B65" w:rsidRPr="00AC0877" w:rsidRDefault="00A84B65" w:rsidP="00F913DC">
            <w:r w:rsidRPr="00AC0877">
              <w:rPr>
                <w:rFonts w:hint="eastAsia"/>
              </w:rPr>
              <w:t>以下の条件をすべて満たすとき、出力する</w:t>
            </w:r>
          </w:p>
          <w:p w:rsidR="00A84B65" w:rsidRPr="00AC0877" w:rsidRDefault="00A84B65" w:rsidP="00A6438A">
            <w:pPr>
              <w:ind w:left="597" w:hangingChars="301" w:hanging="597"/>
            </w:pPr>
            <w:r w:rsidRPr="00AC0877">
              <w:rPr>
                <w:rFonts w:hint="eastAsia"/>
              </w:rPr>
              <w:t>（１）入力者が航空会社で処理区分が取消し</w:t>
            </w:r>
          </w:p>
          <w:p w:rsidR="00A84B65" w:rsidRPr="00AC0877" w:rsidRDefault="00A84B65" w:rsidP="00AC0877">
            <w:r w:rsidRPr="00AC0877">
              <w:rPr>
                <w:rFonts w:hint="eastAsia"/>
              </w:rPr>
              <w:t>（２）</w:t>
            </w:r>
            <w:r w:rsidR="0059516B" w:rsidRPr="00AC0877">
              <w:rPr>
                <w:rFonts w:hint="eastAsia"/>
              </w:rPr>
              <w:t>入管</w:t>
            </w:r>
            <w:r w:rsidRPr="00AC0877">
              <w:rPr>
                <w:rFonts w:hint="eastAsia"/>
              </w:rPr>
              <w:t>宛に届出が行われた</w:t>
            </w:r>
          </w:p>
        </w:tc>
        <w:tc>
          <w:tcPr>
            <w:tcW w:w="2413" w:type="dxa"/>
          </w:tcPr>
          <w:p w:rsidR="00A84B65" w:rsidRPr="00AC0877" w:rsidRDefault="0059516B" w:rsidP="00EC4C4F">
            <w:pPr>
              <w:widowControl/>
              <w:jc w:val="left"/>
            </w:pPr>
            <w:r w:rsidRPr="00AC0877">
              <w:rPr>
                <w:rFonts w:hint="eastAsia"/>
              </w:rPr>
              <w:t>入管</w:t>
            </w:r>
          </w:p>
        </w:tc>
      </w:tr>
      <w:tr w:rsidR="00AC0877" w:rsidRPr="00AC0877" w:rsidTr="000C1918">
        <w:tblPrEx>
          <w:tblCellMar>
            <w:left w:w="108" w:type="dxa"/>
            <w:right w:w="108" w:type="dxa"/>
          </w:tblCellMar>
        </w:tblPrEx>
        <w:trPr>
          <w:trHeight w:val="397"/>
        </w:trPr>
        <w:tc>
          <w:tcPr>
            <w:tcW w:w="2377" w:type="dxa"/>
          </w:tcPr>
          <w:p w:rsidR="00A84B65" w:rsidRPr="00AC0877" w:rsidRDefault="00A84B65" w:rsidP="00CC2B34">
            <w:r w:rsidRPr="00AC0877">
              <w:rPr>
                <w:rFonts w:hint="eastAsia"/>
              </w:rPr>
              <w:t>明告書情報</w:t>
            </w:r>
          </w:p>
        </w:tc>
        <w:tc>
          <w:tcPr>
            <w:tcW w:w="4850" w:type="dxa"/>
          </w:tcPr>
          <w:p w:rsidR="00A84B65" w:rsidRPr="00AC0877" w:rsidRDefault="00A84B65" w:rsidP="00CC2B34">
            <w:r w:rsidRPr="00AC0877">
              <w:rPr>
                <w:rFonts w:hint="eastAsia"/>
              </w:rPr>
              <w:t>以下の条件をすべて満たすとき、出力する</w:t>
            </w:r>
          </w:p>
          <w:p w:rsidR="00A84B65" w:rsidRPr="00AC0877" w:rsidRDefault="00A84B65" w:rsidP="00A6438A">
            <w:pPr>
              <w:ind w:left="597" w:hangingChars="301" w:hanging="597"/>
            </w:pPr>
            <w:r w:rsidRPr="00AC0877">
              <w:rPr>
                <w:rFonts w:hint="eastAsia"/>
              </w:rPr>
              <w:t>（１）入力者が航空会社で処理区分が登録</w:t>
            </w:r>
          </w:p>
          <w:p w:rsidR="00A84B65" w:rsidRPr="00AC0877" w:rsidRDefault="00A84B65" w:rsidP="00CC2B34">
            <w:r w:rsidRPr="00AC0877">
              <w:rPr>
                <w:rFonts w:hint="eastAsia"/>
              </w:rPr>
              <w:t>（２）検疫所宛に届出が行われた</w:t>
            </w:r>
          </w:p>
        </w:tc>
        <w:tc>
          <w:tcPr>
            <w:tcW w:w="2413" w:type="dxa"/>
          </w:tcPr>
          <w:p w:rsidR="00A84B65" w:rsidRPr="00AC0877" w:rsidRDefault="00A84B65" w:rsidP="00EC4C4F">
            <w:pPr>
              <w:widowControl/>
              <w:jc w:val="left"/>
            </w:pPr>
            <w:bookmarkStart w:id="2" w:name="OLE_LINK1"/>
            <w:r w:rsidRPr="00AC0877">
              <w:rPr>
                <w:rFonts w:hint="eastAsia"/>
              </w:rPr>
              <w:t>到着空港の該当施設区分を管轄する検疫所</w:t>
            </w:r>
            <w:bookmarkEnd w:id="2"/>
          </w:p>
        </w:tc>
      </w:tr>
      <w:tr w:rsidR="00AC0877" w:rsidRPr="00AC0877" w:rsidTr="000C1918">
        <w:tblPrEx>
          <w:tblCellMar>
            <w:left w:w="108" w:type="dxa"/>
            <w:right w:w="108" w:type="dxa"/>
          </w:tblCellMar>
        </w:tblPrEx>
        <w:trPr>
          <w:trHeight w:val="397"/>
        </w:trPr>
        <w:tc>
          <w:tcPr>
            <w:tcW w:w="2377" w:type="dxa"/>
          </w:tcPr>
          <w:p w:rsidR="00A84B65" w:rsidRPr="00AC0877" w:rsidRDefault="00A84B65" w:rsidP="00CC2B34">
            <w:r w:rsidRPr="00AC0877">
              <w:rPr>
                <w:rFonts w:hint="eastAsia"/>
              </w:rPr>
              <w:t>明告書変更情報</w:t>
            </w:r>
          </w:p>
        </w:tc>
        <w:tc>
          <w:tcPr>
            <w:tcW w:w="4850" w:type="dxa"/>
          </w:tcPr>
          <w:p w:rsidR="00A84B65" w:rsidRPr="00AC0877" w:rsidRDefault="00A84B65" w:rsidP="0083410C">
            <w:r w:rsidRPr="00AC0877">
              <w:rPr>
                <w:rFonts w:hint="eastAsia"/>
              </w:rPr>
              <w:t>以下の条件をすべて満たすとき、出力する</w:t>
            </w:r>
          </w:p>
          <w:p w:rsidR="00A84B65" w:rsidRPr="00AC0877" w:rsidRDefault="00A84B65" w:rsidP="00A6438A">
            <w:pPr>
              <w:ind w:left="597" w:hangingChars="301" w:hanging="597"/>
            </w:pPr>
            <w:r w:rsidRPr="00AC0877">
              <w:rPr>
                <w:rFonts w:hint="eastAsia"/>
              </w:rPr>
              <w:t>（１）入力者が航空会社で処理区分が変更</w:t>
            </w:r>
          </w:p>
          <w:p w:rsidR="00A84B65" w:rsidRPr="00AC0877" w:rsidRDefault="00A84B65" w:rsidP="0083410C">
            <w:r w:rsidRPr="00AC0877">
              <w:rPr>
                <w:rFonts w:hint="eastAsia"/>
              </w:rPr>
              <w:t>（２）検疫所宛に届出が行われた</w:t>
            </w:r>
          </w:p>
        </w:tc>
        <w:tc>
          <w:tcPr>
            <w:tcW w:w="2413" w:type="dxa"/>
          </w:tcPr>
          <w:p w:rsidR="00A84B65" w:rsidRPr="00AC0877" w:rsidRDefault="00A84B65" w:rsidP="00EC4C4F">
            <w:pPr>
              <w:widowControl/>
              <w:jc w:val="left"/>
            </w:pPr>
            <w:r w:rsidRPr="00AC0877">
              <w:rPr>
                <w:rFonts w:hint="eastAsia"/>
              </w:rPr>
              <w:t>到着空港の該当施設区分を管轄する検疫所</w:t>
            </w:r>
          </w:p>
        </w:tc>
      </w:tr>
      <w:tr w:rsidR="00AC0877" w:rsidRPr="00AC0877" w:rsidTr="000C1918">
        <w:tblPrEx>
          <w:tblCellMar>
            <w:left w:w="108" w:type="dxa"/>
            <w:right w:w="108" w:type="dxa"/>
          </w:tblCellMar>
        </w:tblPrEx>
        <w:trPr>
          <w:trHeight w:val="397"/>
        </w:trPr>
        <w:tc>
          <w:tcPr>
            <w:tcW w:w="2377" w:type="dxa"/>
          </w:tcPr>
          <w:p w:rsidR="00A84B65" w:rsidRPr="00AC0877" w:rsidRDefault="00A84B65" w:rsidP="00CC2B34">
            <w:r w:rsidRPr="00AC0877">
              <w:rPr>
                <w:rFonts w:hint="eastAsia"/>
              </w:rPr>
              <w:t>明告書取消情報</w:t>
            </w:r>
          </w:p>
        </w:tc>
        <w:tc>
          <w:tcPr>
            <w:tcW w:w="4850" w:type="dxa"/>
          </w:tcPr>
          <w:p w:rsidR="00A84B65" w:rsidRPr="00AC0877" w:rsidRDefault="00A84B65" w:rsidP="009F4F7F">
            <w:r w:rsidRPr="00AC0877">
              <w:rPr>
                <w:rFonts w:hint="eastAsia"/>
              </w:rPr>
              <w:t>以下の条件をすべて満たすとき、出力する</w:t>
            </w:r>
          </w:p>
          <w:p w:rsidR="00A84B65" w:rsidRPr="00AC0877" w:rsidRDefault="00A84B65" w:rsidP="00A6438A">
            <w:pPr>
              <w:ind w:left="597" w:hangingChars="301" w:hanging="597"/>
            </w:pPr>
            <w:r w:rsidRPr="00AC0877">
              <w:rPr>
                <w:rFonts w:hint="eastAsia"/>
              </w:rPr>
              <w:t>（１）入力者が航空会社で処理区分が取消し</w:t>
            </w:r>
          </w:p>
          <w:p w:rsidR="00A84B65" w:rsidRPr="00AC0877" w:rsidRDefault="00A84B65" w:rsidP="009F4F7F">
            <w:r w:rsidRPr="00AC0877">
              <w:rPr>
                <w:rFonts w:hint="eastAsia"/>
              </w:rPr>
              <w:t>（２）検疫所宛に届出が行われた</w:t>
            </w:r>
          </w:p>
        </w:tc>
        <w:tc>
          <w:tcPr>
            <w:tcW w:w="2413" w:type="dxa"/>
          </w:tcPr>
          <w:p w:rsidR="00A84B65" w:rsidRPr="00AC0877" w:rsidRDefault="00A84B65" w:rsidP="00EC4C4F">
            <w:pPr>
              <w:widowControl/>
              <w:jc w:val="left"/>
            </w:pPr>
            <w:r w:rsidRPr="00AC0877">
              <w:rPr>
                <w:rFonts w:hint="eastAsia"/>
              </w:rPr>
              <w:t>到着空港の該当施設区分を管轄する検疫所</w:t>
            </w:r>
          </w:p>
        </w:tc>
      </w:tr>
    </w:tbl>
    <w:p w:rsidR="00A84B65" w:rsidRPr="00AC0877" w:rsidRDefault="00A84B65" w:rsidP="00A6438A">
      <w:pPr>
        <w:ind w:left="794" w:hangingChars="400" w:hanging="794"/>
        <w:rPr>
          <w:noProof/>
        </w:rPr>
      </w:pPr>
      <w:r w:rsidRPr="00AC0877">
        <w:rPr>
          <w:rFonts w:ascii="ＭＳ ゴシック" w:hAnsi="ＭＳ ゴシック" w:hint="eastAsia"/>
          <w:szCs w:val="22"/>
        </w:rPr>
        <w:t>（＊１）提出先空港の管轄税関（監視担当部門）に対して情報出力を行う場合で、空港施設区分ＤＢに税関利用者が設定されている場合は、当該利用者に対して、出力を行う。</w:t>
      </w:r>
    </w:p>
    <w:p w:rsidR="00A84B65" w:rsidRPr="00AC0877" w:rsidRDefault="00A84B65" w:rsidP="00FC5D12">
      <w:pPr>
        <w:rPr>
          <w:noProof/>
        </w:rPr>
      </w:pPr>
    </w:p>
    <w:p w:rsidR="00A84B65" w:rsidRPr="00AC0877" w:rsidRDefault="00A84B65" w:rsidP="00F56080">
      <w:pPr>
        <w:rPr>
          <w:noProof/>
        </w:rPr>
      </w:pPr>
      <w:r w:rsidRPr="00AC0877">
        <w:rPr>
          <w:rFonts w:hint="eastAsia"/>
          <w:noProof/>
        </w:rPr>
        <w:t>７．特記事項</w:t>
      </w:r>
    </w:p>
    <w:p w:rsidR="00A84B65" w:rsidRPr="00AC0877" w:rsidRDefault="00A84B65" w:rsidP="00C362C0">
      <w:pPr>
        <w:ind w:leftChars="100" w:left="198" w:firstLineChars="100" w:firstLine="198"/>
        <w:rPr>
          <w:noProof/>
        </w:rPr>
      </w:pPr>
      <w:r w:rsidRPr="00AC0877">
        <w:rPr>
          <w:rFonts w:hint="eastAsia"/>
          <w:noProof/>
        </w:rPr>
        <w:t>入力者が税関以外の場合で、到着空港が税関空港以外の場合は、税関に対する届出の提出とはならず、税関以外の選択された提出先官庁への提出のみが行われる。</w:t>
      </w:r>
    </w:p>
    <w:p w:rsidR="00A84B65" w:rsidRPr="00AC0877" w:rsidRDefault="00A84B65" w:rsidP="00635D7E">
      <w:pPr>
        <w:ind w:leftChars="100" w:left="793" w:hangingChars="300" w:hanging="595"/>
        <w:rPr>
          <w:noProof/>
        </w:rPr>
      </w:pPr>
    </w:p>
    <w:sectPr w:rsidR="00A84B65" w:rsidRPr="00AC0877" w:rsidSect="00DD10AC">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0F4" w:rsidRDefault="008860F4">
      <w:r>
        <w:separator/>
      </w:r>
    </w:p>
  </w:endnote>
  <w:endnote w:type="continuationSeparator" w:id="0">
    <w:p w:rsidR="008860F4" w:rsidRDefault="00886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B65" w:rsidRDefault="00A84B65" w:rsidP="007E3A62">
    <w:pPr>
      <w:pStyle w:val="a5"/>
      <w:jc w:val="center"/>
      <w:rPr>
        <w:rStyle w:val="a7"/>
        <w:rFonts w:ascii="ＭＳ ゴシック" w:hAnsi="ＭＳ ゴシック"/>
        <w:szCs w:val="22"/>
      </w:rPr>
    </w:pPr>
    <w:r>
      <w:rPr>
        <w:rStyle w:val="a7"/>
        <w:rFonts w:ascii="ＭＳ ゴシック" w:hAnsi="ＭＳ ゴシック"/>
        <w:szCs w:val="22"/>
      </w:rPr>
      <w:t>1</w:t>
    </w:r>
    <w:r w:rsidR="006A22C8">
      <w:rPr>
        <w:rStyle w:val="a7"/>
        <w:rFonts w:ascii="ＭＳ ゴシック" w:hAnsi="ＭＳ ゴシック"/>
        <w:szCs w:val="22"/>
      </w:rPr>
      <w:t>50</w:t>
    </w:r>
    <w:r w:rsidR="006A22C8">
      <w:rPr>
        <w:rStyle w:val="a7"/>
        <w:rFonts w:ascii="ＭＳ ゴシック" w:hAnsi="ＭＳ ゴシック" w:hint="eastAsia"/>
        <w:szCs w:val="22"/>
      </w:rPr>
      <w:t>7</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AC0877">
      <w:rPr>
        <w:rStyle w:val="a7"/>
        <w:rFonts w:ascii="ＭＳ ゴシック" w:hAnsi="ＭＳ ゴシック"/>
        <w:noProof/>
        <w:szCs w:val="22"/>
      </w:rPr>
      <w:t>1</w:t>
    </w:r>
    <w:r w:rsidRPr="007E3A62">
      <w:rPr>
        <w:rStyle w:val="a7"/>
        <w:rFonts w:ascii="ＭＳ ゴシック" w:hAnsi="ＭＳ ゴシック"/>
        <w:szCs w:val="22"/>
      </w:rPr>
      <w:fldChar w:fldCharType="end"/>
    </w:r>
  </w:p>
  <w:p w:rsidR="00C7716D" w:rsidRDefault="00C7716D" w:rsidP="00C7716D">
    <w:pPr>
      <w:pStyle w:val="a5"/>
      <w:jc w:val="right"/>
      <w:rPr>
        <w:rStyle w:val="a7"/>
        <w:rFonts w:ascii="ＭＳ ゴシック"/>
        <w:szCs w:val="22"/>
      </w:rPr>
    </w:pPr>
    <w:r>
      <w:rPr>
        <w:rStyle w:val="a7"/>
        <w:rFonts w:ascii="ＭＳ ゴシック" w:hAnsi="ＭＳ ゴシック" w:hint="eastAsia"/>
        <w:szCs w:val="22"/>
      </w:rPr>
      <w:t>＜2019.07修正＞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0F4" w:rsidRDefault="008860F4">
      <w:r>
        <w:separator/>
      </w:r>
    </w:p>
  </w:footnote>
  <w:footnote w:type="continuationSeparator" w:id="0">
    <w:p w:rsidR="008860F4" w:rsidRDefault="008860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11061"/>
    <w:multiLevelType w:val="singleLevel"/>
    <w:tmpl w:val="29840CD0"/>
    <w:lvl w:ilvl="0">
      <w:start w:val="1"/>
      <w:numFmt w:val="decimalFullWidth"/>
      <w:lvlText w:val="（%1）"/>
      <w:lvlJc w:val="left"/>
      <w:pPr>
        <w:tabs>
          <w:tab w:val="num" w:pos="600"/>
        </w:tabs>
        <w:ind w:left="600" w:hanging="600"/>
      </w:pPr>
      <w:rPr>
        <w:rFonts w:cs="Times New Roman" w:hint="eastAsia"/>
      </w:rPr>
    </w:lvl>
  </w:abstractNum>
  <w:abstractNum w:abstractNumId="1" w15:restartNumberingAfterBreak="0">
    <w:nsid w:val="1589547D"/>
    <w:multiLevelType w:val="hybridMultilevel"/>
    <w:tmpl w:val="B9E04B28"/>
    <w:lvl w:ilvl="0" w:tplc="3C3ACB0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A3646A7"/>
    <w:multiLevelType w:val="singleLevel"/>
    <w:tmpl w:val="6D306688"/>
    <w:lvl w:ilvl="0">
      <w:start w:val="1"/>
      <w:numFmt w:val="decimalFullWidth"/>
      <w:lvlText w:val="（%1）"/>
      <w:lvlJc w:val="left"/>
      <w:pPr>
        <w:tabs>
          <w:tab w:val="num" w:pos="600"/>
        </w:tabs>
        <w:ind w:left="600" w:hanging="600"/>
      </w:pPr>
      <w:rPr>
        <w:rFonts w:cs="Times New Roman" w:hint="eastAsia"/>
      </w:rPr>
    </w:lvl>
  </w:abstractNum>
  <w:abstractNum w:abstractNumId="3" w15:restartNumberingAfterBreak="0">
    <w:nsid w:val="1B9B401D"/>
    <w:multiLevelType w:val="singleLevel"/>
    <w:tmpl w:val="A3F0AB2E"/>
    <w:lvl w:ilvl="0">
      <w:start w:val="1"/>
      <w:numFmt w:val="decimalFullWidth"/>
      <w:lvlText w:val="（%1）"/>
      <w:lvlJc w:val="left"/>
      <w:pPr>
        <w:tabs>
          <w:tab w:val="num" w:pos="600"/>
        </w:tabs>
        <w:ind w:left="600" w:hanging="600"/>
      </w:pPr>
      <w:rPr>
        <w:rFonts w:cs="Times New Roman" w:hint="eastAsia"/>
      </w:rPr>
    </w:lvl>
  </w:abstractNum>
  <w:abstractNum w:abstractNumId="4" w15:restartNumberingAfterBreak="0">
    <w:nsid w:val="21446821"/>
    <w:multiLevelType w:val="hybridMultilevel"/>
    <w:tmpl w:val="C368289E"/>
    <w:lvl w:ilvl="0" w:tplc="2BA8157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34AE3AE5"/>
    <w:multiLevelType w:val="hybridMultilevel"/>
    <w:tmpl w:val="03423866"/>
    <w:lvl w:ilvl="0" w:tplc="9B885C44">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5F54164"/>
    <w:multiLevelType w:val="hybridMultilevel"/>
    <w:tmpl w:val="C5C48072"/>
    <w:lvl w:ilvl="0" w:tplc="23B2D102">
      <w:start w:val="1"/>
      <w:numFmt w:val="decimalFullWidth"/>
      <w:lvlText w:val="（%1）"/>
      <w:lvlJc w:val="left"/>
      <w:pPr>
        <w:tabs>
          <w:tab w:val="num" w:pos="720"/>
        </w:tabs>
        <w:ind w:left="720" w:hanging="720"/>
      </w:pPr>
      <w:rPr>
        <w:rFonts w:ascii="Century" w:eastAsia="ＭＳ ゴシック" w:hAnsi="Century" w:cs="Times New Roman" w:hint="default"/>
        <w:b w:val="0"/>
        <w:bCs w:val="0"/>
        <w:i w:val="0"/>
        <w:iCs w:val="0"/>
        <w:caps w:val="0"/>
        <w:smallCaps w:val="0"/>
        <w:strike w:val="0"/>
        <w:dstrike/>
        <w:outline w:val="0"/>
        <w:shadow w:val="0"/>
        <w:emboss w:val="0"/>
        <w:imprint w:val="0"/>
        <w:color w:val="auto"/>
        <w:spacing w:val="0"/>
        <w:w w:val="100"/>
        <w:kern w:val="2"/>
        <w:position w:val="0"/>
        <w:sz w:val="22"/>
        <w:u w:val="none"/>
        <w:effect w:val="none"/>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47390B0A"/>
    <w:multiLevelType w:val="multilevel"/>
    <w:tmpl w:val="1764B172"/>
    <w:lvl w:ilvl="0">
      <w:start w:val="1"/>
      <w:numFmt w:val="decimalFullWidth"/>
      <w:lvlText w:val="（%1）"/>
      <w:lvlJc w:val="left"/>
      <w:pPr>
        <w:tabs>
          <w:tab w:val="num" w:pos="720"/>
        </w:tabs>
        <w:ind w:left="720" w:hanging="72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8" w15:restartNumberingAfterBreak="0">
    <w:nsid w:val="4F8E51E8"/>
    <w:multiLevelType w:val="hybridMultilevel"/>
    <w:tmpl w:val="223EF1D8"/>
    <w:lvl w:ilvl="0" w:tplc="FCC00E2C">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6A0D410E"/>
    <w:multiLevelType w:val="hybridMultilevel"/>
    <w:tmpl w:val="B7085E8C"/>
    <w:lvl w:ilvl="0" w:tplc="1FE2A886">
      <w:start w:val="1"/>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10" w15:restartNumberingAfterBreak="0">
    <w:nsid w:val="6C16644F"/>
    <w:multiLevelType w:val="hybridMultilevel"/>
    <w:tmpl w:val="96522B3C"/>
    <w:lvl w:ilvl="0" w:tplc="905CB84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6D11613A"/>
    <w:multiLevelType w:val="singleLevel"/>
    <w:tmpl w:val="7C869160"/>
    <w:lvl w:ilvl="0">
      <w:start w:val="1"/>
      <w:numFmt w:val="decimalFullWidth"/>
      <w:lvlText w:val="（%1）"/>
      <w:lvlJc w:val="left"/>
      <w:pPr>
        <w:tabs>
          <w:tab w:val="num" w:pos="600"/>
        </w:tabs>
        <w:ind w:left="600" w:hanging="600"/>
      </w:pPr>
      <w:rPr>
        <w:rFonts w:cs="Times New Roman" w:hint="eastAsia"/>
      </w:rPr>
    </w:lvl>
  </w:abstractNum>
  <w:abstractNum w:abstractNumId="12" w15:restartNumberingAfterBreak="0">
    <w:nsid w:val="7D601AB3"/>
    <w:multiLevelType w:val="hybridMultilevel"/>
    <w:tmpl w:val="ECA2B0DE"/>
    <w:lvl w:ilvl="0" w:tplc="824E769E">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1"/>
  </w:num>
  <w:num w:numId="2">
    <w:abstractNumId w:val="2"/>
  </w:num>
  <w:num w:numId="3">
    <w:abstractNumId w:val="9"/>
  </w:num>
  <w:num w:numId="4">
    <w:abstractNumId w:val="0"/>
  </w:num>
  <w:num w:numId="5">
    <w:abstractNumId w:val="3"/>
  </w:num>
  <w:num w:numId="6">
    <w:abstractNumId w:val="4"/>
  </w:num>
  <w:num w:numId="7">
    <w:abstractNumId w:val="1"/>
  </w:num>
  <w:num w:numId="8">
    <w:abstractNumId w:val="10"/>
  </w:num>
  <w:num w:numId="9">
    <w:abstractNumId w:val="8"/>
  </w:num>
  <w:num w:numId="10">
    <w:abstractNumId w:val="5"/>
  </w:num>
  <w:num w:numId="11">
    <w:abstractNumId w:val="6"/>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851"/>
  <w:drawingGridHorizontalSpacing w:val="99"/>
  <w:drawingGridVerticalSpacing w:val="168"/>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0B30"/>
    <w:rsid w:val="000136CC"/>
    <w:rsid w:val="00013D4D"/>
    <w:rsid w:val="00017574"/>
    <w:rsid w:val="00023DA4"/>
    <w:rsid w:val="0003102C"/>
    <w:rsid w:val="000310BD"/>
    <w:rsid w:val="0003457B"/>
    <w:rsid w:val="00040A5D"/>
    <w:rsid w:val="00045BEB"/>
    <w:rsid w:val="00053664"/>
    <w:rsid w:val="00057015"/>
    <w:rsid w:val="000613CB"/>
    <w:rsid w:val="000622C8"/>
    <w:rsid w:val="00075B37"/>
    <w:rsid w:val="00080953"/>
    <w:rsid w:val="00084A77"/>
    <w:rsid w:val="0008583B"/>
    <w:rsid w:val="00085A88"/>
    <w:rsid w:val="00090E13"/>
    <w:rsid w:val="000A1B3B"/>
    <w:rsid w:val="000A3DFC"/>
    <w:rsid w:val="000A57C9"/>
    <w:rsid w:val="000A5879"/>
    <w:rsid w:val="000B27D7"/>
    <w:rsid w:val="000C1623"/>
    <w:rsid w:val="000C1861"/>
    <w:rsid w:val="000C1918"/>
    <w:rsid w:val="000C3436"/>
    <w:rsid w:val="000D3404"/>
    <w:rsid w:val="000E2D58"/>
    <w:rsid w:val="000E5638"/>
    <w:rsid w:val="000F48C3"/>
    <w:rsid w:val="000F7F53"/>
    <w:rsid w:val="001101E5"/>
    <w:rsid w:val="00121DE6"/>
    <w:rsid w:val="001258ED"/>
    <w:rsid w:val="001321A3"/>
    <w:rsid w:val="0013250C"/>
    <w:rsid w:val="00142514"/>
    <w:rsid w:val="00143C99"/>
    <w:rsid w:val="00144A91"/>
    <w:rsid w:val="00145761"/>
    <w:rsid w:val="0014614E"/>
    <w:rsid w:val="00146C8B"/>
    <w:rsid w:val="00152C72"/>
    <w:rsid w:val="0015658D"/>
    <w:rsid w:val="00160075"/>
    <w:rsid w:val="00162132"/>
    <w:rsid w:val="001625D8"/>
    <w:rsid w:val="00162B28"/>
    <w:rsid w:val="001670A2"/>
    <w:rsid w:val="00167CD1"/>
    <w:rsid w:val="00172A94"/>
    <w:rsid w:val="0018657C"/>
    <w:rsid w:val="00191A6D"/>
    <w:rsid w:val="00194C2F"/>
    <w:rsid w:val="001A1485"/>
    <w:rsid w:val="001B0E2B"/>
    <w:rsid w:val="001B3984"/>
    <w:rsid w:val="001B4FE8"/>
    <w:rsid w:val="001C71DF"/>
    <w:rsid w:val="001D42AA"/>
    <w:rsid w:val="001F5287"/>
    <w:rsid w:val="00221A7D"/>
    <w:rsid w:val="0022297F"/>
    <w:rsid w:val="002301E0"/>
    <w:rsid w:val="00236B75"/>
    <w:rsid w:val="00236EBA"/>
    <w:rsid w:val="00237B36"/>
    <w:rsid w:val="00241765"/>
    <w:rsid w:val="002448D7"/>
    <w:rsid w:val="0025401F"/>
    <w:rsid w:val="00262059"/>
    <w:rsid w:val="00263ED2"/>
    <w:rsid w:val="00263F25"/>
    <w:rsid w:val="002656AA"/>
    <w:rsid w:val="0027622F"/>
    <w:rsid w:val="00281909"/>
    <w:rsid w:val="00281C9A"/>
    <w:rsid w:val="00293024"/>
    <w:rsid w:val="002B52B9"/>
    <w:rsid w:val="002B6DA6"/>
    <w:rsid w:val="002D172A"/>
    <w:rsid w:val="002E02A2"/>
    <w:rsid w:val="002E27AB"/>
    <w:rsid w:val="002E533E"/>
    <w:rsid w:val="002E7CCC"/>
    <w:rsid w:val="002F3544"/>
    <w:rsid w:val="002F78D2"/>
    <w:rsid w:val="00304920"/>
    <w:rsid w:val="0030748F"/>
    <w:rsid w:val="00313ED0"/>
    <w:rsid w:val="0032210B"/>
    <w:rsid w:val="003253D0"/>
    <w:rsid w:val="00326C28"/>
    <w:rsid w:val="00333628"/>
    <w:rsid w:val="003405C5"/>
    <w:rsid w:val="00347582"/>
    <w:rsid w:val="00362014"/>
    <w:rsid w:val="003628E6"/>
    <w:rsid w:val="00365A38"/>
    <w:rsid w:val="00367BD4"/>
    <w:rsid w:val="00367D18"/>
    <w:rsid w:val="00370E50"/>
    <w:rsid w:val="0038077B"/>
    <w:rsid w:val="003869EB"/>
    <w:rsid w:val="003915B3"/>
    <w:rsid w:val="003A15C7"/>
    <w:rsid w:val="003A1DAA"/>
    <w:rsid w:val="003A3328"/>
    <w:rsid w:val="003A412D"/>
    <w:rsid w:val="003B16B7"/>
    <w:rsid w:val="003C02A1"/>
    <w:rsid w:val="003C0851"/>
    <w:rsid w:val="003C1E2C"/>
    <w:rsid w:val="003C3D0F"/>
    <w:rsid w:val="003C519A"/>
    <w:rsid w:val="003D1267"/>
    <w:rsid w:val="003D5A8E"/>
    <w:rsid w:val="003E6809"/>
    <w:rsid w:val="00400145"/>
    <w:rsid w:val="00403A99"/>
    <w:rsid w:val="004063A7"/>
    <w:rsid w:val="00407C7A"/>
    <w:rsid w:val="004165D5"/>
    <w:rsid w:val="00424959"/>
    <w:rsid w:val="00427F2D"/>
    <w:rsid w:val="0043608D"/>
    <w:rsid w:val="00441934"/>
    <w:rsid w:val="004478C6"/>
    <w:rsid w:val="0045174D"/>
    <w:rsid w:val="004541DA"/>
    <w:rsid w:val="004603EC"/>
    <w:rsid w:val="00460F25"/>
    <w:rsid w:val="00461C58"/>
    <w:rsid w:val="00461C9D"/>
    <w:rsid w:val="00470D8F"/>
    <w:rsid w:val="00471EB0"/>
    <w:rsid w:val="00472614"/>
    <w:rsid w:val="004727C6"/>
    <w:rsid w:val="00486925"/>
    <w:rsid w:val="004923AF"/>
    <w:rsid w:val="004A082E"/>
    <w:rsid w:val="004A105A"/>
    <w:rsid w:val="004A5435"/>
    <w:rsid w:val="004B080E"/>
    <w:rsid w:val="004B2EB6"/>
    <w:rsid w:val="004B32A8"/>
    <w:rsid w:val="004C31B6"/>
    <w:rsid w:val="004D5DDE"/>
    <w:rsid w:val="004E06CE"/>
    <w:rsid w:val="004E5C9D"/>
    <w:rsid w:val="004F53B7"/>
    <w:rsid w:val="005010EF"/>
    <w:rsid w:val="00502895"/>
    <w:rsid w:val="00503C8B"/>
    <w:rsid w:val="0051063F"/>
    <w:rsid w:val="005111F4"/>
    <w:rsid w:val="00512B30"/>
    <w:rsid w:val="00514A85"/>
    <w:rsid w:val="005214C0"/>
    <w:rsid w:val="00522456"/>
    <w:rsid w:val="00526539"/>
    <w:rsid w:val="00554DD1"/>
    <w:rsid w:val="00554F67"/>
    <w:rsid w:val="005574B4"/>
    <w:rsid w:val="00570899"/>
    <w:rsid w:val="00581E35"/>
    <w:rsid w:val="00590849"/>
    <w:rsid w:val="00592327"/>
    <w:rsid w:val="0059516B"/>
    <w:rsid w:val="005953B5"/>
    <w:rsid w:val="005A3BF3"/>
    <w:rsid w:val="005A584C"/>
    <w:rsid w:val="005B1874"/>
    <w:rsid w:val="005B1C50"/>
    <w:rsid w:val="005B21FD"/>
    <w:rsid w:val="005B57E9"/>
    <w:rsid w:val="005D3C01"/>
    <w:rsid w:val="005E478C"/>
    <w:rsid w:val="005F362A"/>
    <w:rsid w:val="005F45C1"/>
    <w:rsid w:val="005F4E19"/>
    <w:rsid w:val="006004C6"/>
    <w:rsid w:val="0060294F"/>
    <w:rsid w:val="00604F57"/>
    <w:rsid w:val="006066A3"/>
    <w:rsid w:val="00606BFA"/>
    <w:rsid w:val="00617DC0"/>
    <w:rsid w:val="00630D79"/>
    <w:rsid w:val="00635D7E"/>
    <w:rsid w:val="00636567"/>
    <w:rsid w:val="00641B0E"/>
    <w:rsid w:val="00654C22"/>
    <w:rsid w:val="00660E40"/>
    <w:rsid w:val="00661186"/>
    <w:rsid w:val="0066261F"/>
    <w:rsid w:val="00671F9B"/>
    <w:rsid w:val="00684313"/>
    <w:rsid w:val="006846A6"/>
    <w:rsid w:val="00690B1E"/>
    <w:rsid w:val="0069194C"/>
    <w:rsid w:val="0069457B"/>
    <w:rsid w:val="00697148"/>
    <w:rsid w:val="00697EA7"/>
    <w:rsid w:val="006A22A7"/>
    <w:rsid w:val="006A22C8"/>
    <w:rsid w:val="006A7AB6"/>
    <w:rsid w:val="006B0807"/>
    <w:rsid w:val="006B23A8"/>
    <w:rsid w:val="006B23E7"/>
    <w:rsid w:val="006B4209"/>
    <w:rsid w:val="006B6FB7"/>
    <w:rsid w:val="006C2642"/>
    <w:rsid w:val="006E0370"/>
    <w:rsid w:val="006E0DD7"/>
    <w:rsid w:val="006E387E"/>
    <w:rsid w:val="006E5BE5"/>
    <w:rsid w:val="006F63C7"/>
    <w:rsid w:val="006F6C50"/>
    <w:rsid w:val="00702ACC"/>
    <w:rsid w:val="00703262"/>
    <w:rsid w:val="00712F89"/>
    <w:rsid w:val="00714327"/>
    <w:rsid w:val="00714CB1"/>
    <w:rsid w:val="007246F0"/>
    <w:rsid w:val="00727413"/>
    <w:rsid w:val="007350A7"/>
    <w:rsid w:val="00735F99"/>
    <w:rsid w:val="007406B5"/>
    <w:rsid w:val="00743A1B"/>
    <w:rsid w:val="007468D2"/>
    <w:rsid w:val="007508CC"/>
    <w:rsid w:val="007514E7"/>
    <w:rsid w:val="00755934"/>
    <w:rsid w:val="00772820"/>
    <w:rsid w:val="00772F6A"/>
    <w:rsid w:val="00774409"/>
    <w:rsid w:val="00774A1E"/>
    <w:rsid w:val="00774C18"/>
    <w:rsid w:val="007758FD"/>
    <w:rsid w:val="007770C6"/>
    <w:rsid w:val="007848E7"/>
    <w:rsid w:val="007856CF"/>
    <w:rsid w:val="00791E29"/>
    <w:rsid w:val="007978A2"/>
    <w:rsid w:val="007A7086"/>
    <w:rsid w:val="007C4B5E"/>
    <w:rsid w:val="007C667C"/>
    <w:rsid w:val="007C7F65"/>
    <w:rsid w:val="007D1437"/>
    <w:rsid w:val="007E0360"/>
    <w:rsid w:val="007E308A"/>
    <w:rsid w:val="007E3A62"/>
    <w:rsid w:val="007E5147"/>
    <w:rsid w:val="007F0C4D"/>
    <w:rsid w:val="007F32A7"/>
    <w:rsid w:val="007F6700"/>
    <w:rsid w:val="00800C6F"/>
    <w:rsid w:val="0080311E"/>
    <w:rsid w:val="0080779D"/>
    <w:rsid w:val="008203F8"/>
    <w:rsid w:val="008207EC"/>
    <w:rsid w:val="00832F42"/>
    <w:rsid w:val="0083410C"/>
    <w:rsid w:val="00866BE3"/>
    <w:rsid w:val="0086708E"/>
    <w:rsid w:val="00871F7A"/>
    <w:rsid w:val="00877D49"/>
    <w:rsid w:val="00884A2C"/>
    <w:rsid w:val="008860F4"/>
    <w:rsid w:val="008861F2"/>
    <w:rsid w:val="00887B3D"/>
    <w:rsid w:val="008A0B53"/>
    <w:rsid w:val="008B3B04"/>
    <w:rsid w:val="008B3B6A"/>
    <w:rsid w:val="008B6538"/>
    <w:rsid w:val="008B6810"/>
    <w:rsid w:val="008E486F"/>
    <w:rsid w:val="008F5279"/>
    <w:rsid w:val="008F6F91"/>
    <w:rsid w:val="009032FB"/>
    <w:rsid w:val="00915A99"/>
    <w:rsid w:val="00921B06"/>
    <w:rsid w:val="00924DB4"/>
    <w:rsid w:val="009250C7"/>
    <w:rsid w:val="009334AA"/>
    <w:rsid w:val="0093796C"/>
    <w:rsid w:val="0094118B"/>
    <w:rsid w:val="00941BFC"/>
    <w:rsid w:val="00944323"/>
    <w:rsid w:val="00950760"/>
    <w:rsid w:val="00962158"/>
    <w:rsid w:val="00962824"/>
    <w:rsid w:val="00967887"/>
    <w:rsid w:val="00970A63"/>
    <w:rsid w:val="0098071F"/>
    <w:rsid w:val="00980F54"/>
    <w:rsid w:val="00982D59"/>
    <w:rsid w:val="00983817"/>
    <w:rsid w:val="00984FAD"/>
    <w:rsid w:val="00996930"/>
    <w:rsid w:val="009A1425"/>
    <w:rsid w:val="009A2AB1"/>
    <w:rsid w:val="009A2E82"/>
    <w:rsid w:val="009A599B"/>
    <w:rsid w:val="009A5BB0"/>
    <w:rsid w:val="009B07DE"/>
    <w:rsid w:val="009B1BB6"/>
    <w:rsid w:val="009B2CC0"/>
    <w:rsid w:val="009B3C2F"/>
    <w:rsid w:val="009B70CD"/>
    <w:rsid w:val="009C443D"/>
    <w:rsid w:val="009C446F"/>
    <w:rsid w:val="009D2FDF"/>
    <w:rsid w:val="009D51A5"/>
    <w:rsid w:val="009D5ECA"/>
    <w:rsid w:val="009E5AF6"/>
    <w:rsid w:val="009E7D7F"/>
    <w:rsid w:val="009F4F7F"/>
    <w:rsid w:val="009F5171"/>
    <w:rsid w:val="00A07272"/>
    <w:rsid w:val="00A10732"/>
    <w:rsid w:val="00A12F04"/>
    <w:rsid w:val="00A1442A"/>
    <w:rsid w:val="00A209C3"/>
    <w:rsid w:val="00A24DA7"/>
    <w:rsid w:val="00A3047B"/>
    <w:rsid w:val="00A30FAB"/>
    <w:rsid w:val="00A31413"/>
    <w:rsid w:val="00A34646"/>
    <w:rsid w:val="00A3614D"/>
    <w:rsid w:val="00A40320"/>
    <w:rsid w:val="00A51140"/>
    <w:rsid w:val="00A6438A"/>
    <w:rsid w:val="00A6441F"/>
    <w:rsid w:val="00A661C7"/>
    <w:rsid w:val="00A71591"/>
    <w:rsid w:val="00A740D2"/>
    <w:rsid w:val="00A765F2"/>
    <w:rsid w:val="00A806DA"/>
    <w:rsid w:val="00A84B65"/>
    <w:rsid w:val="00A97126"/>
    <w:rsid w:val="00AA1A97"/>
    <w:rsid w:val="00AA3794"/>
    <w:rsid w:val="00AA3967"/>
    <w:rsid w:val="00AA69A9"/>
    <w:rsid w:val="00AB1CB7"/>
    <w:rsid w:val="00AB7B18"/>
    <w:rsid w:val="00AC0877"/>
    <w:rsid w:val="00AC4154"/>
    <w:rsid w:val="00AC5FE1"/>
    <w:rsid w:val="00AC64CA"/>
    <w:rsid w:val="00AC67B5"/>
    <w:rsid w:val="00AD146A"/>
    <w:rsid w:val="00AF7760"/>
    <w:rsid w:val="00B01331"/>
    <w:rsid w:val="00B026D7"/>
    <w:rsid w:val="00B02777"/>
    <w:rsid w:val="00B03F79"/>
    <w:rsid w:val="00B07473"/>
    <w:rsid w:val="00B15403"/>
    <w:rsid w:val="00B16FC5"/>
    <w:rsid w:val="00B212BB"/>
    <w:rsid w:val="00B23705"/>
    <w:rsid w:val="00B259AE"/>
    <w:rsid w:val="00B25FF9"/>
    <w:rsid w:val="00B2621E"/>
    <w:rsid w:val="00B36442"/>
    <w:rsid w:val="00B368A4"/>
    <w:rsid w:val="00B413B2"/>
    <w:rsid w:val="00B43ACB"/>
    <w:rsid w:val="00B45856"/>
    <w:rsid w:val="00B45F0E"/>
    <w:rsid w:val="00B654F8"/>
    <w:rsid w:val="00B71A92"/>
    <w:rsid w:val="00B733F2"/>
    <w:rsid w:val="00B74498"/>
    <w:rsid w:val="00B774C7"/>
    <w:rsid w:val="00B81988"/>
    <w:rsid w:val="00B85C32"/>
    <w:rsid w:val="00B9598D"/>
    <w:rsid w:val="00B965E6"/>
    <w:rsid w:val="00BC0071"/>
    <w:rsid w:val="00BC64EC"/>
    <w:rsid w:val="00BC6B5F"/>
    <w:rsid w:val="00BD1E85"/>
    <w:rsid w:val="00BD33A0"/>
    <w:rsid w:val="00BD4774"/>
    <w:rsid w:val="00BD5427"/>
    <w:rsid w:val="00BE435B"/>
    <w:rsid w:val="00BE449C"/>
    <w:rsid w:val="00BE5FC1"/>
    <w:rsid w:val="00BF1D18"/>
    <w:rsid w:val="00BF672A"/>
    <w:rsid w:val="00C016FE"/>
    <w:rsid w:val="00C0230A"/>
    <w:rsid w:val="00C14540"/>
    <w:rsid w:val="00C17C69"/>
    <w:rsid w:val="00C201F0"/>
    <w:rsid w:val="00C326D9"/>
    <w:rsid w:val="00C3518F"/>
    <w:rsid w:val="00C362C0"/>
    <w:rsid w:val="00C36EEC"/>
    <w:rsid w:val="00C376B8"/>
    <w:rsid w:val="00C37755"/>
    <w:rsid w:val="00C47861"/>
    <w:rsid w:val="00C507D5"/>
    <w:rsid w:val="00C51D9B"/>
    <w:rsid w:val="00C5303B"/>
    <w:rsid w:val="00C6031A"/>
    <w:rsid w:val="00C7716D"/>
    <w:rsid w:val="00C87FE7"/>
    <w:rsid w:val="00C95EFD"/>
    <w:rsid w:val="00C96FEA"/>
    <w:rsid w:val="00CA02A3"/>
    <w:rsid w:val="00CC107D"/>
    <w:rsid w:val="00CC183D"/>
    <w:rsid w:val="00CC2B34"/>
    <w:rsid w:val="00CC6489"/>
    <w:rsid w:val="00CD3634"/>
    <w:rsid w:val="00CE01F0"/>
    <w:rsid w:val="00CE196A"/>
    <w:rsid w:val="00CE53F4"/>
    <w:rsid w:val="00CE7140"/>
    <w:rsid w:val="00CF1456"/>
    <w:rsid w:val="00CF2335"/>
    <w:rsid w:val="00CF23C6"/>
    <w:rsid w:val="00CF3BEB"/>
    <w:rsid w:val="00D02DA4"/>
    <w:rsid w:val="00D053BB"/>
    <w:rsid w:val="00D07C13"/>
    <w:rsid w:val="00D1072D"/>
    <w:rsid w:val="00D11B76"/>
    <w:rsid w:val="00D121A7"/>
    <w:rsid w:val="00D20705"/>
    <w:rsid w:val="00D236CD"/>
    <w:rsid w:val="00D25BCC"/>
    <w:rsid w:val="00D32580"/>
    <w:rsid w:val="00D33223"/>
    <w:rsid w:val="00D40991"/>
    <w:rsid w:val="00D447A0"/>
    <w:rsid w:val="00D47C48"/>
    <w:rsid w:val="00D50C64"/>
    <w:rsid w:val="00D61A34"/>
    <w:rsid w:val="00D6711F"/>
    <w:rsid w:val="00D73D7D"/>
    <w:rsid w:val="00D74067"/>
    <w:rsid w:val="00D90EE9"/>
    <w:rsid w:val="00D9799A"/>
    <w:rsid w:val="00DA073A"/>
    <w:rsid w:val="00DA1F99"/>
    <w:rsid w:val="00DA290D"/>
    <w:rsid w:val="00DA363B"/>
    <w:rsid w:val="00DA5503"/>
    <w:rsid w:val="00DB21AC"/>
    <w:rsid w:val="00DB6DA0"/>
    <w:rsid w:val="00DC0EC7"/>
    <w:rsid w:val="00DC2084"/>
    <w:rsid w:val="00DC2B0C"/>
    <w:rsid w:val="00DD10AC"/>
    <w:rsid w:val="00DD15DF"/>
    <w:rsid w:val="00DD7554"/>
    <w:rsid w:val="00DE0D30"/>
    <w:rsid w:val="00E0705D"/>
    <w:rsid w:val="00E078CF"/>
    <w:rsid w:val="00E176E0"/>
    <w:rsid w:val="00E20EC1"/>
    <w:rsid w:val="00E23EE4"/>
    <w:rsid w:val="00E2483A"/>
    <w:rsid w:val="00E24BE2"/>
    <w:rsid w:val="00E301A2"/>
    <w:rsid w:val="00E3472C"/>
    <w:rsid w:val="00E35861"/>
    <w:rsid w:val="00E42A13"/>
    <w:rsid w:val="00E4429C"/>
    <w:rsid w:val="00E4565F"/>
    <w:rsid w:val="00E55A90"/>
    <w:rsid w:val="00E55C68"/>
    <w:rsid w:val="00E56F27"/>
    <w:rsid w:val="00E737F0"/>
    <w:rsid w:val="00E74745"/>
    <w:rsid w:val="00E754AF"/>
    <w:rsid w:val="00E855B3"/>
    <w:rsid w:val="00E93819"/>
    <w:rsid w:val="00E94864"/>
    <w:rsid w:val="00EA025C"/>
    <w:rsid w:val="00EA1EF8"/>
    <w:rsid w:val="00EB29BD"/>
    <w:rsid w:val="00EB68A3"/>
    <w:rsid w:val="00EC4C4F"/>
    <w:rsid w:val="00ED10C7"/>
    <w:rsid w:val="00ED32A3"/>
    <w:rsid w:val="00ED3802"/>
    <w:rsid w:val="00ED65D7"/>
    <w:rsid w:val="00EE272C"/>
    <w:rsid w:val="00EE27E0"/>
    <w:rsid w:val="00EF0085"/>
    <w:rsid w:val="00EF6F9A"/>
    <w:rsid w:val="00F01C1A"/>
    <w:rsid w:val="00F11878"/>
    <w:rsid w:val="00F12DB8"/>
    <w:rsid w:val="00F12F63"/>
    <w:rsid w:val="00F21AEC"/>
    <w:rsid w:val="00F41B37"/>
    <w:rsid w:val="00F441B9"/>
    <w:rsid w:val="00F4688C"/>
    <w:rsid w:val="00F56080"/>
    <w:rsid w:val="00F63969"/>
    <w:rsid w:val="00F704CC"/>
    <w:rsid w:val="00F71CE1"/>
    <w:rsid w:val="00F8617F"/>
    <w:rsid w:val="00F873E1"/>
    <w:rsid w:val="00F913DC"/>
    <w:rsid w:val="00FA43C8"/>
    <w:rsid w:val="00FA480C"/>
    <w:rsid w:val="00FB3890"/>
    <w:rsid w:val="00FB5194"/>
    <w:rsid w:val="00FB7F1F"/>
    <w:rsid w:val="00FC1216"/>
    <w:rsid w:val="00FC17E8"/>
    <w:rsid w:val="00FC20D0"/>
    <w:rsid w:val="00FC34FF"/>
    <w:rsid w:val="00FC5D12"/>
    <w:rsid w:val="00FC68C7"/>
    <w:rsid w:val="00FE55D8"/>
    <w:rsid w:val="00FF3E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2EB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876DE9"/>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876DE9"/>
    <w:rPr>
      <w:rFonts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876DE9"/>
    <w:rPr>
      <w:rFonts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876DE9"/>
    <w:rPr>
      <w:rFonts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Balloon Text"/>
    <w:basedOn w:val="a"/>
    <w:link w:val="aa"/>
    <w:uiPriority w:val="99"/>
    <w:semiHidden/>
    <w:rsid w:val="00B16FC5"/>
    <w:rPr>
      <w:rFonts w:ascii="Arial" w:hAnsi="Arial"/>
      <w:sz w:val="18"/>
      <w:szCs w:val="18"/>
    </w:rPr>
  </w:style>
  <w:style w:type="character" w:customStyle="1" w:styleId="aa">
    <w:name w:val="吹き出し (文字)"/>
    <w:link w:val="a9"/>
    <w:uiPriority w:val="99"/>
    <w:semiHidden/>
    <w:rsid w:val="00876DE9"/>
    <w:rPr>
      <w:rFonts w:ascii="Arial" w:eastAsia="ＭＳ ゴシック" w:hAnsi="Arial" w:cs="Times New Roman"/>
      <w:kern w:val="2"/>
      <w:sz w:val="0"/>
      <w:szCs w:val="0"/>
    </w:rPr>
  </w:style>
  <w:style w:type="paragraph" w:styleId="ab">
    <w:name w:val="Body Text"/>
    <w:basedOn w:val="a"/>
    <w:link w:val="ac"/>
    <w:uiPriority w:val="99"/>
    <w:rsid w:val="007E0360"/>
  </w:style>
  <w:style w:type="character" w:customStyle="1" w:styleId="ac">
    <w:name w:val="本文 (文字)"/>
    <w:link w:val="ab"/>
    <w:uiPriority w:val="99"/>
    <w:semiHidden/>
    <w:rsid w:val="00876DE9"/>
    <w:rPr>
      <w:rFonts w:eastAsia="ＭＳ ゴシック"/>
      <w:kern w:val="2"/>
      <w:sz w:val="22"/>
    </w:rPr>
  </w:style>
  <w:style w:type="paragraph" w:styleId="21">
    <w:name w:val="Body Text 2"/>
    <w:basedOn w:val="a"/>
    <w:link w:val="22"/>
    <w:uiPriority w:val="99"/>
    <w:rsid w:val="00ED10C7"/>
    <w:pPr>
      <w:spacing w:line="480" w:lineRule="auto"/>
    </w:pPr>
  </w:style>
  <w:style w:type="character" w:customStyle="1" w:styleId="22">
    <w:name w:val="本文 2 (文字)"/>
    <w:link w:val="21"/>
    <w:uiPriority w:val="99"/>
    <w:semiHidden/>
    <w:rsid w:val="00876DE9"/>
    <w:rPr>
      <w:rFonts w:eastAsia="ＭＳ ゴシック"/>
      <w:kern w:val="2"/>
      <w:sz w:val="22"/>
    </w:rPr>
  </w:style>
  <w:style w:type="paragraph" w:styleId="31">
    <w:name w:val="Body Text 3"/>
    <w:basedOn w:val="a"/>
    <w:link w:val="32"/>
    <w:uiPriority w:val="99"/>
    <w:rsid w:val="00ED10C7"/>
    <w:rPr>
      <w:sz w:val="16"/>
      <w:szCs w:val="16"/>
    </w:rPr>
  </w:style>
  <w:style w:type="character" w:customStyle="1" w:styleId="32">
    <w:name w:val="本文 3 (文字)"/>
    <w:link w:val="31"/>
    <w:uiPriority w:val="99"/>
    <w:semiHidden/>
    <w:rsid w:val="00876DE9"/>
    <w:rPr>
      <w:rFonts w:eastAsia="ＭＳ ゴシック"/>
      <w:kern w:val="2"/>
      <w:sz w:val="16"/>
      <w:szCs w:val="16"/>
    </w:rPr>
  </w:style>
  <w:style w:type="paragraph" w:customStyle="1" w:styleId="ad">
    <w:name w:val="標準 + ＭＳ ゴシック"/>
    <w:basedOn w:val="a"/>
    <w:rsid w:val="004E06CE"/>
    <w:pPr>
      <w:autoSpaceDE w:val="0"/>
      <w:autoSpaceDN w:val="0"/>
      <w:adjustRightInd w:val="0"/>
      <w:ind w:leftChars="500" w:left="992" w:firstLineChars="95" w:firstLine="188"/>
      <w:jc w:val="left"/>
    </w:pPr>
    <w:rPr>
      <w:rFonts w:hAnsi="ＭＳ ゴシック" w:cs="ＭＳ 明朝"/>
      <w:color w:val="000000"/>
      <w:kern w:val="0"/>
      <w:szCs w:val="22"/>
    </w:rPr>
  </w:style>
  <w:style w:type="table" w:styleId="ae">
    <w:name w:val="Table Grid"/>
    <w:basedOn w:val="a1"/>
    <w:uiPriority w:val="59"/>
    <w:rsid w:val="00832F4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3684003">
      <w:bodyDiv w:val="1"/>
      <w:marLeft w:val="0"/>
      <w:marRight w:val="0"/>
      <w:marTop w:val="0"/>
      <w:marBottom w:val="0"/>
      <w:divBdr>
        <w:top w:val="none" w:sz="0" w:space="0" w:color="auto"/>
        <w:left w:val="none" w:sz="0" w:space="0" w:color="auto"/>
        <w:bottom w:val="none" w:sz="0" w:space="0" w:color="auto"/>
        <w:right w:val="none" w:sz="0" w:space="0" w:color="auto"/>
      </w:divBdr>
    </w:div>
    <w:div w:id="1120340431">
      <w:bodyDiv w:val="1"/>
      <w:marLeft w:val="0"/>
      <w:marRight w:val="0"/>
      <w:marTop w:val="0"/>
      <w:marBottom w:val="0"/>
      <w:divBdr>
        <w:top w:val="none" w:sz="0" w:space="0" w:color="auto"/>
        <w:left w:val="none" w:sz="0" w:space="0" w:color="auto"/>
        <w:bottom w:val="none" w:sz="0" w:space="0" w:color="auto"/>
        <w:right w:val="none" w:sz="0" w:space="0" w:color="auto"/>
      </w:divBdr>
    </w:div>
    <w:div w:id="1390105834">
      <w:marLeft w:val="0"/>
      <w:marRight w:val="0"/>
      <w:marTop w:val="0"/>
      <w:marBottom w:val="0"/>
      <w:divBdr>
        <w:top w:val="none" w:sz="0" w:space="0" w:color="auto"/>
        <w:left w:val="none" w:sz="0" w:space="0" w:color="auto"/>
        <w:bottom w:val="none" w:sz="0" w:space="0" w:color="auto"/>
        <w:right w:val="none" w:sz="0" w:space="0" w:color="auto"/>
      </w:divBdr>
    </w:div>
    <w:div w:id="1390105835">
      <w:marLeft w:val="0"/>
      <w:marRight w:val="0"/>
      <w:marTop w:val="0"/>
      <w:marBottom w:val="0"/>
      <w:divBdr>
        <w:top w:val="none" w:sz="0" w:space="0" w:color="auto"/>
        <w:left w:val="none" w:sz="0" w:space="0" w:color="auto"/>
        <w:bottom w:val="none" w:sz="0" w:space="0" w:color="auto"/>
        <w:right w:val="none" w:sz="0" w:space="0" w:color="auto"/>
      </w:divBdr>
      <w:divsChild>
        <w:div w:id="1390105833">
          <w:marLeft w:val="0"/>
          <w:marRight w:val="0"/>
          <w:marTop w:val="0"/>
          <w:marBottom w:val="0"/>
          <w:divBdr>
            <w:top w:val="none" w:sz="0" w:space="0" w:color="auto"/>
            <w:left w:val="none" w:sz="0" w:space="0" w:color="auto"/>
            <w:bottom w:val="none" w:sz="0" w:space="0" w:color="auto"/>
            <w:right w:val="none" w:sz="0" w:space="0" w:color="auto"/>
          </w:divBdr>
          <w:divsChild>
            <w:div w:id="139010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38E506-DBF9-493B-BF87-456EC07BAB4B}"/>
</file>

<file path=customXml/itemProps2.xml><?xml version="1.0" encoding="utf-8"?>
<ds:datastoreItem xmlns:ds="http://schemas.openxmlformats.org/officeDocument/2006/customXml" ds:itemID="{CB0FB943-F8DE-4EAA-A6A8-F772616B477E}"/>
</file>

<file path=customXml/itemProps3.xml><?xml version="1.0" encoding="utf-8"?>
<ds:datastoreItem xmlns:ds="http://schemas.openxmlformats.org/officeDocument/2006/customXml" ds:itemID="{40DF4E03-1AE1-47DE-AE10-AC9CC30C701F}"/>
</file>

<file path=docProps/app.xml><?xml version="1.0" encoding="utf-8"?>
<Properties xmlns="http://schemas.openxmlformats.org/officeDocument/2006/extended-properties" xmlns:vt="http://schemas.openxmlformats.org/officeDocument/2006/docPropsVTypes">
  <Template>Normal.dotm</Template>
  <TotalTime>171</TotalTime>
  <Pages>5</Pages>
  <Words>574</Words>
  <Characters>3272</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3839</CharactersWithSpaces>
  <SharedDoc>false</SharedDoc>
  <HyperlinksChanged>false</HyperlinksChanged>
  <AppVersion>15.0000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2008-12-12T11:36:00Z</cp:lastPrinted>
  <dcterms:created xsi:type="dcterms:W3CDTF">2019-07-23T00:00:00Z</dcterms:created>
  <dcterms:modified xsi:type="dcterms:W3CDTF">2019-07-23T00:00:00Z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