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BFF" w:rsidRPr="008E525E" w:rsidRDefault="000A2BFF" w:rsidP="00B342C8">
      <w:pPr>
        <w:jc w:val="center"/>
        <w:rPr>
          <w:rFonts w:hAnsi="ＭＳ ゴシック"/>
        </w:rPr>
      </w:pPr>
      <w:bookmarkStart w:id="0" w:name="_GoBack"/>
      <w:bookmarkEnd w:id="0"/>
    </w:p>
    <w:p w:rsidR="000A2BFF" w:rsidRPr="008E525E" w:rsidRDefault="000A2BFF" w:rsidP="00B342C8">
      <w:pPr>
        <w:jc w:val="center"/>
        <w:rPr>
          <w:rFonts w:hAnsi="ＭＳ ゴシック"/>
        </w:rPr>
      </w:pPr>
    </w:p>
    <w:p w:rsidR="000A2BFF" w:rsidRPr="008E525E" w:rsidRDefault="000A2BFF" w:rsidP="00B342C8">
      <w:pPr>
        <w:jc w:val="center"/>
        <w:rPr>
          <w:rFonts w:hAnsi="ＭＳ ゴシック"/>
        </w:rPr>
      </w:pPr>
    </w:p>
    <w:p w:rsidR="000A2BFF" w:rsidRPr="008E525E" w:rsidRDefault="000A2BFF" w:rsidP="00B342C8">
      <w:pPr>
        <w:jc w:val="center"/>
        <w:rPr>
          <w:rFonts w:hAnsi="ＭＳ ゴシック"/>
        </w:rPr>
      </w:pPr>
    </w:p>
    <w:p w:rsidR="000A2BFF" w:rsidRPr="008E525E" w:rsidRDefault="000A2BFF" w:rsidP="00B342C8">
      <w:pPr>
        <w:jc w:val="center"/>
        <w:rPr>
          <w:rFonts w:hAnsi="ＭＳ ゴシック"/>
        </w:rPr>
      </w:pPr>
    </w:p>
    <w:p w:rsidR="000A2BFF" w:rsidRPr="008E525E" w:rsidRDefault="000A2BFF" w:rsidP="00B342C8">
      <w:pPr>
        <w:jc w:val="center"/>
        <w:rPr>
          <w:rFonts w:hAnsi="ＭＳ ゴシック"/>
        </w:rPr>
      </w:pPr>
    </w:p>
    <w:p w:rsidR="000A2BFF" w:rsidRPr="008E525E" w:rsidRDefault="000A2BFF" w:rsidP="00B342C8">
      <w:pPr>
        <w:jc w:val="center"/>
        <w:rPr>
          <w:rFonts w:hAnsi="ＭＳ ゴシック"/>
        </w:rPr>
      </w:pPr>
    </w:p>
    <w:p w:rsidR="000A2BFF" w:rsidRPr="008E525E" w:rsidRDefault="000A2BFF" w:rsidP="00B342C8">
      <w:pPr>
        <w:jc w:val="center"/>
        <w:rPr>
          <w:rFonts w:hAnsi="ＭＳ ゴシック"/>
        </w:rPr>
      </w:pPr>
    </w:p>
    <w:p w:rsidR="000A2BFF" w:rsidRPr="008E525E" w:rsidRDefault="000A2BFF" w:rsidP="00B342C8">
      <w:pPr>
        <w:jc w:val="center"/>
        <w:rPr>
          <w:rFonts w:hAnsi="ＭＳ ゴシック"/>
        </w:rPr>
      </w:pPr>
    </w:p>
    <w:tbl>
      <w:tblPr>
        <w:tblW w:w="0" w:type="auto"/>
        <w:tblInd w:w="1920"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6405"/>
      </w:tblGrid>
      <w:tr w:rsidR="000A2BFF" w:rsidRPr="00F87DA2" w:rsidTr="00B342C8">
        <w:trPr>
          <w:trHeight w:val="1611"/>
        </w:trPr>
        <w:tc>
          <w:tcPr>
            <w:tcW w:w="6405" w:type="dxa"/>
            <w:tcBorders>
              <w:top w:val="single" w:sz="4" w:space="0" w:color="auto"/>
              <w:bottom w:val="single" w:sz="4" w:space="0" w:color="auto"/>
            </w:tcBorders>
          </w:tcPr>
          <w:p w:rsidR="000A2BFF" w:rsidRPr="008E525E" w:rsidRDefault="000A2BFF" w:rsidP="00D23CBF">
            <w:pPr>
              <w:jc w:val="center"/>
              <w:rPr>
                <w:rFonts w:hAnsi="ＭＳ ゴシック"/>
                <w:b/>
                <w:sz w:val="44"/>
              </w:rPr>
            </w:pPr>
          </w:p>
          <w:p w:rsidR="000A2BFF" w:rsidRPr="00F87DA2" w:rsidRDefault="000A2BFF" w:rsidP="00D23CBF">
            <w:pPr>
              <w:jc w:val="center"/>
              <w:rPr>
                <w:rFonts w:hAnsi="ＭＳ ゴシック"/>
                <w:b/>
                <w:sz w:val="44"/>
              </w:rPr>
            </w:pPr>
            <w:r w:rsidRPr="00F87DA2">
              <w:rPr>
                <w:rFonts w:hAnsi="ＭＳ ゴシック" w:hint="eastAsia"/>
                <w:b/>
                <w:sz w:val="44"/>
              </w:rPr>
              <w:t>２５３５．混載貨物搭載完了登録</w:t>
            </w:r>
          </w:p>
          <w:p w:rsidR="00A220B9" w:rsidRPr="00F87DA2" w:rsidRDefault="00A220B9" w:rsidP="00D23CBF">
            <w:pPr>
              <w:jc w:val="center"/>
              <w:rPr>
                <w:rFonts w:hAnsi="ＭＳ ゴシック"/>
                <w:b/>
                <w:sz w:val="44"/>
              </w:rPr>
            </w:pPr>
          </w:p>
        </w:tc>
      </w:tr>
    </w:tbl>
    <w:p w:rsidR="000A2BFF" w:rsidRPr="00F87DA2" w:rsidRDefault="000A2BFF" w:rsidP="00B342C8">
      <w:pPr>
        <w:jc w:val="center"/>
        <w:rPr>
          <w:rFonts w:hAnsi="ＭＳ ゴシック"/>
          <w:sz w:val="44"/>
          <w:szCs w:val="44"/>
        </w:rPr>
      </w:pPr>
    </w:p>
    <w:p w:rsidR="000A2BFF" w:rsidRPr="00F87DA2" w:rsidRDefault="000A2BFF" w:rsidP="00B342C8">
      <w:pPr>
        <w:jc w:val="center"/>
        <w:rPr>
          <w:rFonts w:hAnsi="ＭＳ ゴシック"/>
          <w:sz w:val="44"/>
          <w:szCs w:val="44"/>
        </w:rPr>
      </w:pPr>
    </w:p>
    <w:p w:rsidR="000A2BFF" w:rsidRPr="00F87DA2" w:rsidRDefault="000A2BFF" w:rsidP="00B342C8">
      <w:pPr>
        <w:jc w:val="center"/>
        <w:rPr>
          <w:rFonts w:hAnsi="ＭＳ ゴシック"/>
          <w:sz w:val="44"/>
          <w:szCs w:val="44"/>
        </w:rPr>
      </w:pPr>
    </w:p>
    <w:p w:rsidR="000A2BFF" w:rsidRPr="00F87DA2" w:rsidRDefault="000A2BFF" w:rsidP="00B342C8">
      <w:pPr>
        <w:jc w:val="center"/>
        <w:rPr>
          <w:rFonts w:hAnsi="ＭＳ ゴシック"/>
          <w:sz w:val="44"/>
          <w:szCs w:val="44"/>
        </w:rPr>
      </w:pPr>
    </w:p>
    <w:p w:rsidR="000A2BFF" w:rsidRPr="00F87DA2" w:rsidRDefault="000A2BFF" w:rsidP="00B342C8">
      <w:pPr>
        <w:jc w:val="center"/>
        <w:rPr>
          <w:rFonts w:hAnsi="ＭＳ ゴシック"/>
          <w:sz w:val="44"/>
          <w:szCs w:val="44"/>
        </w:rPr>
      </w:pPr>
    </w:p>
    <w:p w:rsidR="000A2BFF" w:rsidRPr="00F87DA2" w:rsidRDefault="000A2BFF" w:rsidP="00B342C8">
      <w:pPr>
        <w:jc w:val="center"/>
        <w:rPr>
          <w:rFonts w:hAnsi="ＭＳ ゴシック"/>
          <w:sz w:val="44"/>
          <w:szCs w:val="44"/>
        </w:rPr>
      </w:pPr>
    </w:p>
    <w:p w:rsidR="000A2BFF" w:rsidRPr="00F87DA2" w:rsidRDefault="000A2BFF" w:rsidP="00B342C8">
      <w:pPr>
        <w:jc w:val="center"/>
        <w:rPr>
          <w:rFonts w:hAnsi="ＭＳ ゴシック"/>
          <w:sz w:val="44"/>
          <w:szCs w:val="44"/>
        </w:rPr>
      </w:pPr>
    </w:p>
    <w:p w:rsidR="000A2BFF" w:rsidRPr="00F87DA2" w:rsidRDefault="000A2BFF" w:rsidP="00B342C8">
      <w:pPr>
        <w:jc w:val="center"/>
        <w:rPr>
          <w:rFonts w:hAnsi="ＭＳ ゴシック"/>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621"/>
        <w:gridCol w:w="3762"/>
      </w:tblGrid>
      <w:tr w:rsidR="000A2BFF" w:rsidRPr="00F87DA2" w:rsidTr="00B342C8">
        <w:trPr>
          <w:trHeight w:val="593"/>
          <w:jc w:val="center"/>
        </w:trPr>
        <w:tc>
          <w:tcPr>
            <w:tcW w:w="1621" w:type="dxa"/>
            <w:tcBorders>
              <w:top w:val="single" w:sz="4" w:space="0" w:color="auto"/>
              <w:left w:val="single" w:sz="4" w:space="0" w:color="auto"/>
              <w:bottom w:val="single" w:sz="4" w:space="0" w:color="auto"/>
              <w:right w:val="single" w:sz="6" w:space="0" w:color="auto"/>
            </w:tcBorders>
            <w:vAlign w:val="center"/>
          </w:tcPr>
          <w:p w:rsidR="000A2BFF" w:rsidRPr="00F87DA2" w:rsidRDefault="000A2BFF" w:rsidP="00D23CBF">
            <w:pPr>
              <w:jc w:val="center"/>
              <w:rPr>
                <w:rFonts w:hAnsi="ＭＳ ゴシック"/>
              </w:rPr>
            </w:pPr>
            <w:r w:rsidRPr="00F87DA2">
              <w:rPr>
                <w:rFonts w:hAnsi="ＭＳ ゴシック" w:hint="eastAsia"/>
              </w:rPr>
              <w:t>業務コード</w:t>
            </w:r>
          </w:p>
        </w:tc>
        <w:tc>
          <w:tcPr>
            <w:tcW w:w="3762" w:type="dxa"/>
            <w:tcBorders>
              <w:top w:val="single" w:sz="4" w:space="0" w:color="auto"/>
              <w:left w:val="nil"/>
              <w:bottom w:val="single" w:sz="4" w:space="0" w:color="auto"/>
              <w:right w:val="single" w:sz="4" w:space="0" w:color="auto"/>
            </w:tcBorders>
            <w:vAlign w:val="center"/>
          </w:tcPr>
          <w:p w:rsidR="000A2BFF" w:rsidRPr="00F87DA2" w:rsidRDefault="00577DE1" w:rsidP="00D23CBF">
            <w:pPr>
              <w:jc w:val="center"/>
              <w:rPr>
                <w:rFonts w:hAnsi="ＭＳ ゴシック"/>
              </w:rPr>
            </w:pPr>
            <w:r w:rsidRPr="00F87DA2">
              <w:rPr>
                <w:rFonts w:hAnsi="ＭＳ ゴシック" w:hint="eastAsia"/>
              </w:rPr>
              <w:t>業務名</w:t>
            </w:r>
          </w:p>
        </w:tc>
      </w:tr>
      <w:tr w:rsidR="000A2BFF" w:rsidRPr="00F87DA2" w:rsidTr="00B342C8">
        <w:trPr>
          <w:cantSplit/>
          <w:trHeight w:val="564"/>
          <w:jc w:val="center"/>
        </w:trPr>
        <w:tc>
          <w:tcPr>
            <w:tcW w:w="1621" w:type="dxa"/>
            <w:tcBorders>
              <w:top w:val="single" w:sz="4" w:space="0" w:color="auto"/>
              <w:left w:val="single" w:sz="4" w:space="0" w:color="auto"/>
              <w:bottom w:val="single" w:sz="6" w:space="0" w:color="auto"/>
              <w:right w:val="single" w:sz="6" w:space="0" w:color="auto"/>
            </w:tcBorders>
            <w:vAlign w:val="center"/>
          </w:tcPr>
          <w:p w:rsidR="000A2BFF" w:rsidRPr="00F87DA2" w:rsidRDefault="000A2BFF" w:rsidP="00D23CBF">
            <w:pPr>
              <w:jc w:val="center"/>
              <w:rPr>
                <w:rFonts w:hAnsi="ＭＳ ゴシック"/>
              </w:rPr>
            </w:pPr>
            <w:r w:rsidRPr="00F87DA2">
              <w:rPr>
                <w:rFonts w:hAnsi="ＭＳ ゴシック" w:hint="eastAsia"/>
              </w:rPr>
              <w:t>ＣＬＨ</w:t>
            </w:r>
          </w:p>
        </w:tc>
        <w:tc>
          <w:tcPr>
            <w:tcW w:w="3762" w:type="dxa"/>
            <w:tcBorders>
              <w:top w:val="single" w:sz="4" w:space="0" w:color="auto"/>
              <w:left w:val="single" w:sz="6" w:space="0" w:color="auto"/>
              <w:bottom w:val="single" w:sz="4" w:space="0" w:color="auto"/>
              <w:right w:val="single" w:sz="4" w:space="0" w:color="auto"/>
            </w:tcBorders>
            <w:vAlign w:val="center"/>
          </w:tcPr>
          <w:p w:rsidR="000A2BFF" w:rsidRPr="00F87DA2" w:rsidRDefault="000A2BFF" w:rsidP="00D23CBF">
            <w:pPr>
              <w:jc w:val="center"/>
              <w:rPr>
                <w:rFonts w:hAnsi="ＭＳ ゴシック"/>
              </w:rPr>
            </w:pPr>
            <w:r w:rsidRPr="00F87DA2">
              <w:rPr>
                <w:rFonts w:hAnsi="ＭＳ ゴシック" w:hint="eastAsia"/>
              </w:rPr>
              <w:t>混載貨物搭載完了登録呼出し</w:t>
            </w:r>
          </w:p>
        </w:tc>
      </w:tr>
      <w:tr w:rsidR="000A2BFF" w:rsidRPr="00F87DA2" w:rsidTr="00B342C8">
        <w:trPr>
          <w:cantSplit/>
          <w:trHeight w:val="564"/>
          <w:jc w:val="center"/>
        </w:trPr>
        <w:tc>
          <w:tcPr>
            <w:tcW w:w="1621" w:type="dxa"/>
            <w:tcBorders>
              <w:top w:val="single" w:sz="6" w:space="0" w:color="auto"/>
              <w:left w:val="single" w:sz="4" w:space="0" w:color="auto"/>
              <w:bottom w:val="single" w:sz="4" w:space="0" w:color="auto"/>
              <w:right w:val="single" w:sz="6" w:space="0" w:color="auto"/>
            </w:tcBorders>
            <w:vAlign w:val="center"/>
          </w:tcPr>
          <w:p w:rsidR="000A2BFF" w:rsidRPr="00F87DA2" w:rsidRDefault="000A2BFF" w:rsidP="00D23CBF">
            <w:pPr>
              <w:jc w:val="center"/>
              <w:rPr>
                <w:rFonts w:hAnsi="ＭＳ ゴシック"/>
              </w:rPr>
            </w:pPr>
            <w:r w:rsidRPr="00F87DA2">
              <w:rPr>
                <w:rFonts w:hAnsi="ＭＳ ゴシック" w:hint="eastAsia"/>
              </w:rPr>
              <w:t>ＣＬＨ０１</w:t>
            </w:r>
          </w:p>
        </w:tc>
        <w:tc>
          <w:tcPr>
            <w:tcW w:w="3762" w:type="dxa"/>
            <w:tcBorders>
              <w:top w:val="single" w:sz="4" w:space="0" w:color="auto"/>
              <w:left w:val="nil"/>
              <w:bottom w:val="single" w:sz="4" w:space="0" w:color="auto"/>
              <w:right w:val="single" w:sz="4" w:space="0" w:color="auto"/>
            </w:tcBorders>
            <w:vAlign w:val="center"/>
          </w:tcPr>
          <w:p w:rsidR="000A2BFF" w:rsidRPr="00F87DA2" w:rsidRDefault="000A2BFF" w:rsidP="00D23CBF">
            <w:pPr>
              <w:jc w:val="center"/>
              <w:rPr>
                <w:rFonts w:hAnsi="ＭＳ ゴシック"/>
              </w:rPr>
            </w:pPr>
            <w:r w:rsidRPr="00F87DA2">
              <w:rPr>
                <w:rFonts w:hAnsi="ＭＳ ゴシック" w:hint="eastAsia"/>
              </w:rPr>
              <w:t>混載貨物搭載完了登録</w:t>
            </w:r>
          </w:p>
        </w:tc>
      </w:tr>
    </w:tbl>
    <w:p w:rsidR="000A2BFF" w:rsidRPr="00F87DA2" w:rsidRDefault="000A2BFF" w:rsidP="00B342C8">
      <w:pPr>
        <w:jc w:val="left"/>
        <w:rPr>
          <w:rFonts w:hAnsi="ＭＳ ゴシック"/>
        </w:rPr>
      </w:pPr>
    </w:p>
    <w:p w:rsidR="000A2BFF" w:rsidRPr="00F87DA2" w:rsidRDefault="000A2BFF" w:rsidP="00B342C8">
      <w:pPr>
        <w:rPr>
          <w:rFonts w:hAnsi="ＭＳ ゴシック"/>
        </w:rPr>
      </w:pPr>
      <w:r w:rsidRPr="00F87DA2">
        <w:rPr>
          <w:rFonts w:hAnsi="ＭＳ ゴシック"/>
        </w:rPr>
        <w:br w:type="page"/>
      </w:r>
      <w:r w:rsidRPr="00F87DA2">
        <w:rPr>
          <w:rFonts w:hAnsi="ＭＳ ゴシック" w:hint="eastAsia"/>
        </w:rPr>
        <w:lastRenderedPageBreak/>
        <w:t>１</w:t>
      </w:r>
      <w:r w:rsidRPr="00F87DA2">
        <w:rPr>
          <w:rFonts w:hAnsi="ＭＳ ゴシック" w:cs="ＭＳ 明朝" w:hint="eastAsia"/>
          <w:color w:val="000000"/>
          <w:szCs w:val="22"/>
        </w:rPr>
        <w:t>．</w:t>
      </w:r>
      <w:r w:rsidRPr="00F87DA2">
        <w:rPr>
          <w:rFonts w:hAnsi="ＭＳ ゴシック" w:hint="eastAsia"/>
        </w:rPr>
        <w:t>業務概要</w:t>
      </w:r>
    </w:p>
    <w:p w:rsidR="000A2BFF" w:rsidRPr="00F87DA2" w:rsidRDefault="000A2BFF" w:rsidP="006E7BC1">
      <w:pPr>
        <w:pStyle w:val="a3"/>
        <w:tabs>
          <w:tab w:val="clear" w:pos="4252"/>
          <w:tab w:val="clear" w:pos="8504"/>
        </w:tabs>
        <w:snapToGrid/>
        <w:ind w:leftChars="200" w:left="397" w:firstLineChars="100" w:firstLine="198"/>
        <w:rPr>
          <w:rFonts w:hAnsi="ＭＳ ゴシック"/>
        </w:rPr>
      </w:pPr>
      <w:r w:rsidRPr="00F87DA2">
        <w:rPr>
          <w:rFonts w:hAnsi="ＭＳ ゴシック" w:hint="eastAsia"/>
        </w:rPr>
        <w:t>航空会社が「搭載完了登録（便単位）（ＣＬＡ）」業務等でスプリット搭載となった貨物のＭＡＷＢ番号を指定し、当該ＭＡＷＢに係る要搭載確認の旨が登録されている（以下、「要搭確」という。）ＨＡＷＢ単位に搭載完了登録を行う業務である。</w:t>
      </w:r>
    </w:p>
    <w:p w:rsidR="000A2BFF" w:rsidRPr="00F87DA2" w:rsidRDefault="000A2BFF" w:rsidP="006E7BC1">
      <w:pPr>
        <w:pStyle w:val="a3"/>
        <w:tabs>
          <w:tab w:val="clear" w:pos="4252"/>
          <w:tab w:val="clear" w:pos="8504"/>
        </w:tabs>
        <w:snapToGrid/>
        <w:ind w:firstLineChars="100" w:firstLine="198"/>
        <w:rPr>
          <w:rFonts w:hAnsi="ＭＳ ゴシック"/>
        </w:rPr>
      </w:pPr>
      <w:r w:rsidRPr="00F87DA2">
        <w:rPr>
          <w:rFonts w:hAnsi="ＭＳ ゴシック" w:hint="eastAsia"/>
        </w:rPr>
        <w:t>（１）「混載貨物搭載完了登録呼出し（ＣＬＨ）」業務の場合</w:t>
      </w:r>
    </w:p>
    <w:p w:rsidR="000A2BFF" w:rsidRPr="00F87DA2" w:rsidRDefault="000A2BFF" w:rsidP="006E7BC1">
      <w:pPr>
        <w:pStyle w:val="a3"/>
        <w:tabs>
          <w:tab w:val="clear" w:pos="4252"/>
          <w:tab w:val="clear" w:pos="8504"/>
        </w:tabs>
        <w:snapToGrid/>
        <w:ind w:firstLineChars="501" w:firstLine="994"/>
        <w:rPr>
          <w:rFonts w:hAnsi="ＭＳ ゴシック"/>
        </w:rPr>
      </w:pPr>
      <w:r w:rsidRPr="00F87DA2">
        <w:rPr>
          <w:rFonts w:hAnsi="ＭＳ ゴシック" w:hint="eastAsia"/>
        </w:rPr>
        <w:t>入力された抽出条件から、該当する要搭確ＨＡＷＢ情報を呼び出す。</w:t>
      </w:r>
    </w:p>
    <w:p w:rsidR="000A2BFF" w:rsidRPr="00F87DA2" w:rsidRDefault="000A2BFF" w:rsidP="006E7BC1">
      <w:pPr>
        <w:pStyle w:val="a3"/>
        <w:tabs>
          <w:tab w:val="clear" w:pos="4252"/>
          <w:tab w:val="clear" w:pos="8504"/>
        </w:tabs>
        <w:snapToGrid/>
        <w:ind w:firstLineChars="100" w:firstLine="198"/>
        <w:rPr>
          <w:rFonts w:hAnsi="ＭＳ ゴシック"/>
        </w:rPr>
      </w:pPr>
      <w:r w:rsidRPr="00F87DA2">
        <w:rPr>
          <w:rFonts w:hAnsi="ＭＳ ゴシック" w:hint="eastAsia"/>
        </w:rPr>
        <w:t>（２）「混載貨物搭載完了登録（ＣＬＨ０１）」業務の場合</w:t>
      </w:r>
    </w:p>
    <w:p w:rsidR="000A2BFF" w:rsidRPr="00F87DA2" w:rsidRDefault="000A2BFF" w:rsidP="006E7BC1">
      <w:pPr>
        <w:pStyle w:val="a3"/>
        <w:tabs>
          <w:tab w:val="clear" w:pos="4252"/>
          <w:tab w:val="clear" w:pos="8504"/>
        </w:tabs>
        <w:snapToGrid/>
        <w:ind w:firstLineChars="503" w:firstLine="998"/>
        <w:rPr>
          <w:rFonts w:hAnsi="ＭＳ ゴシック"/>
        </w:rPr>
      </w:pPr>
      <w:r w:rsidRPr="00F87DA2">
        <w:rPr>
          <w:rFonts w:hAnsi="ＭＳ ゴシック" w:hint="eastAsia"/>
        </w:rPr>
        <w:t>呼び出されたＨＡＷＢ番号単位に搭載完了登録を行う。</w:t>
      </w:r>
    </w:p>
    <w:p w:rsidR="000A2BFF" w:rsidRPr="00F87DA2" w:rsidRDefault="000A2BFF" w:rsidP="006E7BC1">
      <w:pPr>
        <w:pStyle w:val="a3"/>
        <w:tabs>
          <w:tab w:val="clear" w:pos="4252"/>
          <w:tab w:val="clear" w:pos="8504"/>
        </w:tabs>
        <w:snapToGrid/>
        <w:ind w:firstLineChars="650" w:firstLine="1290"/>
        <w:rPr>
          <w:rFonts w:hAnsi="ＭＳ ゴシック"/>
        </w:rPr>
      </w:pPr>
    </w:p>
    <w:p w:rsidR="000A2BFF" w:rsidRPr="00F87DA2" w:rsidRDefault="000A2BFF">
      <w:pPr>
        <w:rPr>
          <w:rFonts w:hAnsi="ＭＳ ゴシック"/>
        </w:rPr>
      </w:pPr>
      <w:r w:rsidRPr="00F87DA2">
        <w:rPr>
          <w:rFonts w:hAnsi="ＭＳ ゴシック" w:hint="eastAsia"/>
        </w:rPr>
        <w:t>２．入力者</w:t>
      </w:r>
    </w:p>
    <w:p w:rsidR="000A2BFF" w:rsidRPr="00F87DA2" w:rsidRDefault="000A2BFF" w:rsidP="006E7BC1">
      <w:pPr>
        <w:ind w:firstLineChars="300" w:firstLine="595"/>
        <w:rPr>
          <w:rFonts w:hAnsi="ＭＳ ゴシック"/>
        </w:rPr>
      </w:pPr>
      <w:r w:rsidRPr="00F87DA2">
        <w:rPr>
          <w:rFonts w:hAnsi="ＭＳ ゴシック" w:hint="eastAsia"/>
        </w:rPr>
        <w:t>航空会社</w:t>
      </w:r>
    </w:p>
    <w:p w:rsidR="000A2BFF" w:rsidRPr="00F87DA2" w:rsidRDefault="000A2BFF">
      <w:pPr>
        <w:pStyle w:val="a3"/>
        <w:tabs>
          <w:tab w:val="clear" w:pos="4252"/>
          <w:tab w:val="clear" w:pos="8504"/>
        </w:tabs>
        <w:snapToGrid/>
        <w:rPr>
          <w:rFonts w:hAnsi="ＭＳ ゴシック"/>
        </w:rPr>
      </w:pPr>
    </w:p>
    <w:p w:rsidR="000A2BFF" w:rsidRPr="00F87DA2" w:rsidRDefault="000A2BFF" w:rsidP="00B342C8">
      <w:pPr>
        <w:autoSpaceDE w:val="0"/>
        <w:autoSpaceDN w:val="0"/>
        <w:adjustRightInd w:val="0"/>
        <w:jc w:val="left"/>
        <w:rPr>
          <w:rFonts w:hAnsi="ＭＳ ゴシック" w:cs="ＭＳ 明朝"/>
          <w:color w:val="000000"/>
          <w:szCs w:val="22"/>
        </w:rPr>
      </w:pPr>
      <w:r w:rsidRPr="00F87DA2">
        <w:rPr>
          <w:rFonts w:hAnsi="ＭＳ ゴシック" w:cs="ＭＳ 明朝" w:hint="eastAsia"/>
          <w:color w:val="000000"/>
          <w:szCs w:val="22"/>
        </w:rPr>
        <w:t>３．制限事項</w:t>
      </w:r>
    </w:p>
    <w:p w:rsidR="000A2BFF" w:rsidRPr="00F87DA2" w:rsidRDefault="000A2BFF" w:rsidP="006E7BC1">
      <w:pPr>
        <w:autoSpaceDE w:val="0"/>
        <w:autoSpaceDN w:val="0"/>
        <w:adjustRightInd w:val="0"/>
        <w:ind w:firstLineChars="300" w:firstLine="595"/>
        <w:jc w:val="left"/>
        <w:rPr>
          <w:rFonts w:hAnsi="ＭＳ ゴシック" w:cs="ＭＳ 明朝"/>
          <w:color w:val="000000"/>
          <w:szCs w:val="22"/>
        </w:rPr>
      </w:pPr>
      <w:r w:rsidRPr="00F87DA2">
        <w:rPr>
          <w:rFonts w:hAnsi="ＭＳ ゴシック" w:hint="eastAsia"/>
        </w:rPr>
        <w:t>１業務で入力可能なＨＡＷＢ件数は２０件とする。</w:t>
      </w:r>
    </w:p>
    <w:p w:rsidR="000A2BFF" w:rsidRPr="00F87DA2" w:rsidRDefault="000A2BFF" w:rsidP="00B342C8">
      <w:pPr>
        <w:autoSpaceDE w:val="0"/>
        <w:autoSpaceDN w:val="0"/>
        <w:adjustRightInd w:val="0"/>
        <w:jc w:val="left"/>
        <w:rPr>
          <w:rFonts w:hAnsi="ＭＳ ゴシック" w:cs="ＭＳ 明朝"/>
          <w:color w:val="000000"/>
          <w:szCs w:val="22"/>
        </w:rPr>
      </w:pPr>
    </w:p>
    <w:p w:rsidR="000A2BFF" w:rsidRPr="00F87DA2" w:rsidRDefault="000A2BFF" w:rsidP="00B342C8">
      <w:pPr>
        <w:autoSpaceDE w:val="0"/>
        <w:autoSpaceDN w:val="0"/>
        <w:adjustRightInd w:val="0"/>
        <w:jc w:val="left"/>
        <w:rPr>
          <w:rFonts w:hAnsi="ＭＳ ゴシック"/>
        </w:rPr>
      </w:pPr>
      <w:r w:rsidRPr="00F87DA2">
        <w:rPr>
          <w:rFonts w:hAnsi="ＭＳ ゴシック" w:hint="eastAsia"/>
        </w:rPr>
        <w:t>４．入力条件</w:t>
      </w:r>
    </w:p>
    <w:p w:rsidR="000A2BFF" w:rsidRPr="00F87DA2" w:rsidRDefault="000A2BFF" w:rsidP="006E7BC1">
      <w:pPr>
        <w:ind w:firstLineChars="100" w:firstLine="198"/>
        <w:rPr>
          <w:rFonts w:hAnsi="ＭＳ ゴシック"/>
        </w:rPr>
      </w:pPr>
      <w:r w:rsidRPr="00F87DA2">
        <w:rPr>
          <w:rFonts w:hAnsi="ＭＳ ゴシック" w:hint="eastAsia"/>
        </w:rPr>
        <w:t>（１）入力者チェック</w:t>
      </w:r>
    </w:p>
    <w:p w:rsidR="000A2BFF" w:rsidRPr="00F87DA2" w:rsidRDefault="000A2BFF" w:rsidP="006E7BC1">
      <w:pPr>
        <w:pStyle w:val="a3"/>
        <w:tabs>
          <w:tab w:val="clear" w:pos="4252"/>
          <w:tab w:val="clear" w:pos="8504"/>
        </w:tabs>
        <w:snapToGrid/>
        <w:ind w:firstLineChars="501" w:firstLine="994"/>
        <w:rPr>
          <w:rFonts w:hAnsi="ＭＳ ゴシック"/>
        </w:rPr>
      </w:pPr>
      <w:r w:rsidRPr="00F87DA2">
        <w:rPr>
          <w:rFonts w:hAnsi="ＭＳ ゴシック" w:hint="eastAsia"/>
        </w:rPr>
        <w:t>システムに登録されている利用者であること。</w:t>
      </w:r>
    </w:p>
    <w:p w:rsidR="000A2BFF" w:rsidRPr="00F87DA2" w:rsidRDefault="000A2BFF" w:rsidP="006E7BC1">
      <w:pPr>
        <w:ind w:firstLineChars="100" w:firstLine="198"/>
        <w:rPr>
          <w:rFonts w:hAnsi="ＭＳ ゴシック"/>
        </w:rPr>
      </w:pPr>
      <w:r w:rsidRPr="00F87DA2">
        <w:rPr>
          <w:rFonts w:hAnsi="ＭＳ ゴシック" w:hint="eastAsia"/>
        </w:rPr>
        <w:t>（２）入力項目チェック</w:t>
      </w:r>
    </w:p>
    <w:p w:rsidR="000A2BFF" w:rsidRPr="00F87DA2" w:rsidRDefault="000A2BFF" w:rsidP="006E7BC1">
      <w:pPr>
        <w:autoSpaceDE w:val="0"/>
        <w:autoSpaceDN w:val="0"/>
        <w:adjustRightInd w:val="0"/>
        <w:ind w:firstLineChars="300" w:firstLine="595"/>
        <w:jc w:val="left"/>
        <w:rPr>
          <w:rFonts w:hAnsi="ＭＳ ゴシック" w:cs="ＭＳ 明朝"/>
          <w:color w:val="000000"/>
          <w:szCs w:val="22"/>
        </w:rPr>
      </w:pPr>
      <w:r w:rsidRPr="00F87DA2">
        <w:rPr>
          <w:rFonts w:hAnsi="ＭＳ ゴシック" w:cs="ＭＳ 明朝" w:hint="eastAsia"/>
          <w:color w:val="000000"/>
          <w:szCs w:val="22"/>
        </w:rPr>
        <w:t>（Ａ）単項目チェック</w:t>
      </w:r>
    </w:p>
    <w:p w:rsidR="000A2BFF" w:rsidRPr="00F87DA2" w:rsidRDefault="000A2BFF" w:rsidP="006E7BC1">
      <w:pPr>
        <w:autoSpaceDE w:val="0"/>
        <w:autoSpaceDN w:val="0"/>
        <w:adjustRightInd w:val="0"/>
        <w:ind w:firstLineChars="703" w:firstLine="1395"/>
        <w:jc w:val="left"/>
        <w:rPr>
          <w:rFonts w:hAnsi="ＭＳ ゴシック" w:cs="ＭＳ 明朝"/>
          <w:color w:val="000000"/>
          <w:szCs w:val="22"/>
        </w:rPr>
      </w:pPr>
      <w:r w:rsidRPr="00F87DA2">
        <w:rPr>
          <w:rFonts w:hAnsi="ＭＳ ゴシック" w:cs="ＭＳ 明朝" w:hint="eastAsia"/>
          <w:color w:val="000000"/>
          <w:szCs w:val="22"/>
        </w:rPr>
        <w:t>「入力項目表」および「オンライン業務共通仕様書」参照。</w:t>
      </w:r>
    </w:p>
    <w:p w:rsidR="000A2BFF" w:rsidRPr="00F87DA2" w:rsidRDefault="000A2BFF" w:rsidP="006E7BC1">
      <w:pPr>
        <w:autoSpaceDE w:val="0"/>
        <w:autoSpaceDN w:val="0"/>
        <w:adjustRightInd w:val="0"/>
        <w:ind w:firstLineChars="300" w:firstLine="595"/>
        <w:jc w:val="left"/>
        <w:rPr>
          <w:rFonts w:hAnsi="ＭＳ ゴシック" w:cs="ＭＳ 明朝"/>
          <w:color w:val="000000"/>
          <w:szCs w:val="22"/>
        </w:rPr>
      </w:pPr>
      <w:r w:rsidRPr="00F87DA2">
        <w:rPr>
          <w:rFonts w:hAnsi="ＭＳ ゴシック" w:cs="ＭＳ 明朝" w:hint="eastAsia"/>
          <w:color w:val="000000"/>
          <w:szCs w:val="22"/>
        </w:rPr>
        <w:t>（Ｂ）項目間関連チェック</w:t>
      </w:r>
    </w:p>
    <w:p w:rsidR="000A2BFF" w:rsidRPr="00F87DA2" w:rsidRDefault="000A2BFF" w:rsidP="006E7BC1">
      <w:pPr>
        <w:autoSpaceDE w:val="0"/>
        <w:autoSpaceDN w:val="0"/>
        <w:adjustRightInd w:val="0"/>
        <w:ind w:firstLineChars="703" w:firstLine="1395"/>
        <w:jc w:val="left"/>
        <w:rPr>
          <w:rFonts w:hAnsi="ＭＳ ゴシック" w:cs="ＭＳ 明朝"/>
          <w:color w:val="000000"/>
          <w:szCs w:val="22"/>
        </w:rPr>
      </w:pPr>
      <w:r w:rsidRPr="00F87DA2">
        <w:rPr>
          <w:rFonts w:hAnsi="ＭＳ ゴシック" w:cs="ＭＳ 明朝" w:hint="eastAsia"/>
          <w:color w:val="000000"/>
          <w:szCs w:val="22"/>
        </w:rPr>
        <w:t>「入力項目表」および「オンライン業務共通仕様書」参照。</w:t>
      </w:r>
    </w:p>
    <w:p w:rsidR="000A2BFF" w:rsidRPr="00F87DA2" w:rsidRDefault="000A2BFF" w:rsidP="006E7BC1">
      <w:pPr>
        <w:pStyle w:val="a3"/>
        <w:tabs>
          <w:tab w:val="clear" w:pos="4252"/>
          <w:tab w:val="clear" w:pos="8504"/>
        </w:tabs>
        <w:snapToGrid/>
        <w:ind w:firstLineChars="100" w:firstLine="198"/>
        <w:rPr>
          <w:rFonts w:hAnsi="ＭＳ ゴシック"/>
        </w:rPr>
      </w:pPr>
      <w:r w:rsidRPr="00F87DA2">
        <w:rPr>
          <w:rFonts w:hAnsi="ＭＳ ゴシック" w:hint="eastAsia"/>
        </w:rPr>
        <w:t>（３）輸出便情報ＤＢチェック</w:t>
      </w:r>
    </w:p>
    <w:p w:rsidR="000A2BFF" w:rsidRPr="00F87DA2" w:rsidRDefault="000A2BFF" w:rsidP="006E7BC1">
      <w:pPr>
        <w:pStyle w:val="a7"/>
        <w:ind w:leftChars="303" w:firstLineChars="100" w:firstLine="198"/>
        <w:rPr>
          <w:rFonts w:hAnsi="ＭＳ ゴシック"/>
        </w:rPr>
      </w:pPr>
      <w:r w:rsidRPr="00F87DA2">
        <w:rPr>
          <w:rFonts w:hAnsi="ＭＳ ゴシック" w:hint="eastAsia"/>
        </w:rPr>
        <w:t>①入力された搭載便名に対応する輸出便情報が存在すること。</w:t>
      </w:r>
    </w:p>
    <w:p w:rsidR="000A2BFF" w:rsidRPr="00F87DA2" w:rsidRDefault="000A2BFF" w:rsidP="006E7BC1">
      <w:pPr>
        <w:ind w:firstLineChars="400" w:firstLine="794"/>
        <w:rPr>
          <w:rFonts w:hAnsi="ＭＳ ゴシック"/>
        </w:rPr>
      </w:pPr>
      <w:r w:rsidRPr="00F87DA2">
        <w:rPr>
          <w:rFonts w:hAnsi="ＭＳ ゴシック" w:hint="eastAsia"/>
        </w:rPr>
        <w:t>②当該便情報に登録されている航空会社は入力者と同一であること。</w:t>
      </w:r>
    </w:p>
    <w:p w:rsidR="000A2BFF" w:rsidRPr="00F87DA2" w:rsidRDefault="000A2BFF" w:rsidP="006E7BC1">
      <w:pPr>
        <w:ind w:firstLineChars="501" w:firstLine="994"/>
        <w:rPr>
          <w:rFonts w:hAnsi="ＭＳ ゴシック"/>
        </w:rPr>
      </w:pPr>
      <w:r w:rsidRPr="00F87DA2">
        <w:rPr>
          <w:rFonts w:hAnsi="ＭＳ ゴシック" w:hint="eastAsia"/>
        </w:rPr>
        <w:t>ただし、入力者が受託者の場合は、受委託関係がシステムに登録されていること。</w:t>
      </w:r>
    </w:p>
    <w:p w:rsidR="000A2BFF" w:rsidRPr="00F87DA2" w:rsidRDefault="000A2BFF" w:rsidP="006E7BC1">
      <w:pPr>
        <w:ind w:firstLineChars="400" w:firstLine="794"/>
        <w:rPr>
          <w:rFonts w:hAnsi="ＭＳ ゴシック"/>
        </w:rPr>
      </w:pPr>
      <w:r w:rsidRPr="00F87DA2">
        <w:rPr>
          <w:rFonts w:hAnsi="ＭＳ ゴシック" w:hint="eastAsia"/>
        </w:rPr>
        <w:t>③入力された取卸地が登録されていること。</w:t>
      </w:r>
    </w:p>
    <w:p w:rsidR="000A2BFF" w:rsidRPr="00F87DA2" w:rsidRDefault="000A2BFF" w:rsidP="006E7BC1">
      <w:pPr>
        <w:ind w:leftChars="303" w:left="601" w:firstLineChars="100" w:firstLine="198"/>
        <w:rPr>
          <w:rFonts w:hAnsi="ＭＳ ゴシック"/>
          <w:b/>
          <w:bCs/>
        </w:rPr>
      </w:pPr>
      <w:r w:rsidRPr="00F87DA2">
        <w:rPr>
          <w:rFonts w:hAnsi="ＭＳ ゴシック" w:hint="eastAsia"/>
        </w:rPr>
        <w:t>④未搭載状況のマスタースプリット数</w:t>
      </w:r>
      <w:r w:rsidR="00401A49" w:rsidRPr="00F87DA2">
        <w:rPr>
          <w:rFonts w:hAnsi="ＭＳ ゴシック" w:hint="eastAsia"/>
          <w:vertAlign w:val="superscript"/>
        </w:rPr>
        <w:t>＊</w:t>
      </w:r>
      <w:r w:rsidRPr="00F87DA2">
        <w:rPr>
          <w:rFonts w:hAnsi="ＭＳ ゴシック" w:hint="eastAsia"/>
          <w:vertAlign w:val="superscript"/>
        </w:rPr>
        <w:t>１</w:t>
      </w:r>
      <w:r w:rsidRPr="00F87DA2">
        <w:rPr>
          <w:rFonts w:hAnsi="ＭＳ ゴシック" w:hint="eastAsia"/>
        </w:rPr>
        <w:t>が登録されていること。</w:t>
      </w:r>
    </w:p>
    <w:p w:rsidR="000A2BFF" w:rsidRPr="00F87DA2" w:rsidRDefault="000A2BFF" w:rsidP="006E7BC1">
      <w:pPr>
        <w:ind w:firstLineChars="400" w:firstLine="794"/>
        <w:rPr>
          <w:rFonts w:hAnsi="ＭＳ ゴシック"/>
        </w:rPr>
      </w:pPr>
      <w:r w:rsidRPr="00F87DA2">
        <w:rPr>
          <w:rFonts w:hAnsi="ＭＳ ゴシック" w:hint="eastAsia"/>
        </w:rPr>
        <w:t>⑤搭載終了の旨が登録されていないこと。</w:t>
      </w:r>
    </w:p>
    <w:p w:rsidR="000A2BFF" w:rsidRPr="00F87DA2" w:rsidRDefault="000A2BFF" w:rsidP="006E7BC1">
      <w:pPr>
        <w:ind w:leftChars="400" w:left="1590" w:hangingChars="401" w:hanging="796"/>
        <w:rPr>
          <w:rFonts w:hAnsi="ＭＳ ゴシック"/>
        </w:rPr>
      </w:pPr>
      <w:r w:rsidRPr="00F87DA2">
        <w:rPr>
          <w:rFonts w:hAnsi="ＭＳ ゴシック" w:hint="eastAsia"/>
        </w:rPr>
        <w:t>（＊１）未搭載状況のマスタースプリット数はＣＬＡ業務等でＭＡＷＢが全量搭載完了されず、かつ要搭確のＨＡＷＢが存在する場合にＭＡＷＢ件数分が加算される。また、その件数は「輸出便情報照会（ＩＦＴ）」業務で照会可能である。</w:t>
      </w:r>
    </w:p>
    <w:p w:rsidR="000A2BFF" w:rsidRPr="00F87DA2" w:rsidRDefault="000A2BFF" w:rsidP="006E7BC1">
      <w:pPr>
        <w:ind w:firstLineChars="100" w:firstLine="198"/>
        <w:rPr>
          <w:rFonts w:hAnsi="ＭＳ ゴシック"/>
        </w:rPr>
      </w:pPr>
      <w:r w:rsidRPr="00F87DA2">
        <w:rPr>
          <w:rFonts w:hAnsi="ＭＳ ゴシック" w:hint="eastAsia"/>
        </w:rPr>
        <w:t>（４）輸出貨物情報ＤＢチェック</w:t>
      </w:r>
    </w:p>
    <w:p w:rsidR="000A2BFF" w:rsidRPr="00F87DA2" w:rsidRDefault="000A2BFF" w:rsidP="006E7BC1">
      <w:pPr>
        <w:ind w:firstLineChars="300" w:firstLine="595"/>
        <w:rPr>
          <w:rFonts w:hAnsi="ＭＳ ゴシック"/>
        </w:rPr>
      </w:pPr>
      <w:r w:rsidRPr="00F87DA2">
        <w:rPr>
          <w:rFonts w:hAnsi="ＭＳ ゴシック" w:hint="eastAsia"/>
        </w:rPr>
        <w:t>（Ａ）ＭＡＷＢチェック</w:t>
      </w:r>
    </w:p>
    <w:p w:rsidR="000A2BFF" w:rsidRPr="00F87DA2" w:rsidRDefault="000A2BFF" w:rsidP="006E7BC1">
      <w:pPr>
        <w:ind w:firstLineChars="501" w:firstLine="994"/>
        <w:rPr>
          <w:rFonts w:hAnsi="ＭＳ ゴシック"/>
        </w:rPr>
      </w:pPr>
      <w:r w:rsidRPr="00F87DA2">
        <w:rPr>
          <w:rFonts w:hAnsi="ＭＳ ゴシック" w:hint="eastAsia"/>
        </w:rPr>
        <w:t>（ａ）ＭＡＷＢであること。</w:t>
      </w:r>
    </w:p>
    <w:p w:rsidR="000A2BFF" w:rsidRPr="00F87DA2" w:rsidRDefault="000A2BFF" w:rsidP="006E7BC1">
      <w:pPr>
        <w:ind w:firstLineChars="501" w:firstLine="994"/>
        <w:rPr>
          <w:rFonts w:hAnsi="ＭＳ ゴシック"/>
        </w:rPr>
      </w:pPr>
      <w:r w:rsidRPr="00F87DA2">
        <w:rPr>
          <w:rFonts w:hAnsi="ＭＳ ゴシック" w:hint="eastAsia"/>
        </w:rPr>
        <w:t>（ｂ）ＣＬＡ業務等により、一部が搭載完了となっていること。</w:t>
      </w:r>
    </w:p>
    <w:p w:rsidR="000A2BFF" w:rsidRPr="00F87DA2" w:rsidRDefault="000A2BFF" w:rsidP="006E7BC1">
      <w:pPr>
        <w:ind w:firstLineChars="502" w:firstLine="996"/>
        <w:rPr>
          <w:rFonts w:hAnsi="ＭＳ ゴシック"/>
        </w:rPr>
      </w:pPr>
      <w:r w:rsidRPr="00F87DA2">
        <w:rPr>
          <w:rFonts w:hAnsi="ＭＳ ゴシック" w:hint="eastAsia"/>
        </w:rPr>
        <w:t>（ｃ）ＭＡＷＢに割当てられているＨＡＷＢに要搭確ＨＡＷＢが含まれていること。</w:t>
      </w:r>
    </w:p>
    <w:p w:rsidR="000A2BFF" w:rsidRPr="00F87DA2" w:rsidRDefault="000A2BFF" w:rsidP="006E7BC1">
      <w:pPr>
        <w:ind w:firstLineChars="501" w:firstLine="994"/>
        <w:rPr>
          <w:rFonts w:hAnsi="ＭＳ ゴシック"/>
        </w:rPr>
      </w:pPr>
      <w:r w:rsidRPr="00F87DA2">
        <w:rPr>
          <w:rFonts w:hAnsi="ＭＳ ゴシック" w:hint="eastAsia"/>
        </w:rPr>
        <w:t>（ｄ）手作業移行済でないこと。</w:t>
      </w:r>
    </w:p>
    <w:p w:rsidR="000A2BFF" w:rsidRPr="00F87DA2" w:rsidRDefault="000A2BFF" w:rsidP="006E7BC1">
      <w:pPr>
        <w:ind w:leftChars="500" w:left="992"/>
        <w:rPr>
          <w:rFonts w:hAnsi="ＭＳ ゴシック"/>
        </w:rPr>
      </w:pPr>
      <w:r w:rsidRPr="00F87DA2">
        <w:rPr>
          <w:rFonts w:hAnsi="ＭＳ ゴシック" w:hint="eastAsia"/>
        </w:rPr>
        <w:t>（ｅ）本業務が正常終了していないこと。（すでに１つ以上のＨＡＷＢを処理対象外として正常終了</w:t>
      </w:r>
    </w:p>
    <w:p w:rsidR="000A2BFF" w:rsidRPr="00F87DA2" w:rsidRDefault="000A2BFF" w:rsidP="006E7BC1">
      <w:pPr>
        <w:numPr>
          <w:ins w:id="1" w:author="Unknown" w:date="2007-06-12T18:15:00Z"/>
        </w:numPr>
        <w:ind w:leftChars="800" w:left="1587"/>
        <w:rPr>
          <w:rFonts w:hAnsi="ＭＳ ゴシック"/>
        </w:rPr>
      </w:pPr>
      <w:r w:rsidRPr="00F87DA2">
        <w:rPr>
          <w:rFonts w:hAnsi="ＭＳ ゴシック" w:hint="eastAsia"/>
        </w:rPr>
        <w:t>した場合は、ＣＬＡ業務等により当該ＭＡＷＢを別便に搭載すること。）</w:t>
      </w:r>
    </w:p>
    <w:p w:rsidR="000A2BFF" w:rsidRPr="00F87DA2" w:rsidRDefault="000A2BFF" w:rsidP="006E7BC1">
      <w:pPr>
        <w:ind w:firstLineChars="300" w:firstLine="595"/>
        <w:rPr>
          <w:rFonts w:hAnsi="ＭＳ ゴシック"/>
        </w:rPr>
      </w:pPr>
      <w:r w:rsidRPr="00F87DA2">
        <w:rPr>
          <w:rFonts w:hAnsi="ＭＳ ゴシック" w:hint="eastAsia"/>
        </w:rPr>
        <w:t>（Ｂ）ＨＡＷＢチェック</w:t>
      </w:r>
    </w:p>
    <w:p w:rsidR="000A2BFF" w:rsidRPr="00F87DA2" w:rsidRDefault="000A2BFF" w:rsidP="006E7BC1">
      <w:pPr>
        <w:ind w:firstLineChars="501" w:firstLine="994"/>
        <w:rPr>
          <w:rFonts w:hAnsi="ＭＳ ゴシック"/>
        </w:rPr>
      </w:pPr>
      <w:r w:rsidRPr="00F87DA2">
        <w:rPr>
          <w:rFonts w:hAnsi="ＭＳ ゴシック" w:hint="eastAsia"/>
        </w:rPr>
        <w:t>（ａ）ＨＡＷＢであること。</w:t>
      </w:r>
    </w:p>
    <w:p w:rsidR="000A2BFF" w:rsidRPr="00F87DA2" w:rsidRDefault="000A2BFF" w:rsidP="006E7BC1">
      <w:pPr>
        <w:ind w:firstLineChars="501" w:firstLine="994"/>
        <w:rPr>
          <w:rFonts w:hAnsi="ＭＳ ゴシック"/>
        </w:rPr>
      </w:pPr>
      <w:r w:rsidRPr="00F87DA2">
        <w:rPr>
          <w:rFonts w:hAnsi="ＭＳ ゴシック" w:hint="eastAsia"/>
        </w:rPr>
        <w:t>（ｂ）要搭確ＨＡＷＢが存在すること。</w:t>
      </w:r>
    </w:p>
    <w:p w:rsidR="000A2BFF" w:rsidRPr="00F87DA2" w:rsidRDefault="000A2BFF" w:rsidP="006E7BC1">
      <w:pPr>
        <w:ind w:firstLineChars="501" w:firstLine="994"/>
        <w:rPr>
          <w:rFonts w:hAnsi="ＭＳ ゴシック"/>
        </w:rPr>
      </w:pPr>
      <w:r w:rsidRPr="00F87DA2">
        <w:rPr>
          <w:rFonts w:hAnsi="ＭＳ ゴシック" w:hint="eastAsia"/>
        </w:rPr>
        <w:t>（ｃ）入力者の管理する保税蔵置場に蔵置中であること。</w:t>
      </w:r>
    </w:p>
    <w:p w:rsidR="000A2BFF" w:rsidRPr="00F87DA2" w:rsidRDefault="000A2BFF" w:rsidP="006E7BC1">
      <w:pPr>
        <w:ind w:firstLineChars="501" w:firstLine="994"/>
        <w:rPr>
          <w:rFonts w:hAnsi="ＭＳ ゴシック"/>
        </w:rPr>
      </w:pPr>
      <w:r w:rsidRPr="00F87DA2">
        <w:rPr>
          <w:rFonts w:hAnsi="ＭＳ ゴシック"/>
        </w:rPr>
        <w:br w:type="page"/>
      </w:r>
      <w:r w:rsidRPr="00F87DA2">
        <w:rPr>
          <w:rFonts w:hAnsi="ＭＳ ゴシック" w:hint="eastAsia"/>
        </w:rPr>
        <w:lastRenderedPageBreak/>
        <w:t>（ｄ）搭載完了した旨が登録されていないこと。</w:t>
      </w:r>
    </w:p>
    <w:p w:rsidR="000A2BFF" w:rsidRPr="00F87DA2" w:rsidRDefault="000A2BFF" w:rsidP="006E7BC1">
      <w:pPr>
        <w:ind w:firstLineChars="501" w:firstLine="994"/>
        <w:rPr>
          <w:rFonts w:hAnsi="ＭＳ ゴシック"/>
        </w:rPr>
      </w:pPr>
      <w:r w:rsidRPr="00F87DA2">
        <w:rPr>
          <w:rFonts w:hAnsi="ＭＳ ゴシック" w:hint="eastAsia"/>
        </w:rPr>
        <w:t>（ｅ）輸出許可済の貨物であること。</w:t>
      </w:r>
    </w:p>
    <w:p w:rsidR="000A2BFF" w:rsidRPr="00F87DA2" w:rsidRDefault="000A2BFF" w:rsidP="006E7BC1">
      <w:pPr>
        <w:ind w:leftChars="500" w:left="1587" w:hangingChars="300" w:hanging="595"/>
        <w:rPr>
          <w:rFonts w:hAnsi="ＭＳ ゴシック"/>
        </w:rPr>
      </w:pPr>
      <w:r w:rsidRPr="00F87DA2">
        <w:rPr>
          <w:rFonts w:hAnsi="ＭＳ ゴシック" w:hint="eastAsia"/>
        </w:rPr>
        <w:t>（ｆ）「混載仕立情報登録（ＨＤＦ）」業務により、入力されたＭＡＷＢに割当てられていること。</w:t>
      </w:r>
    </w:p>
    <w:p w:rsidR="000A2BFF" w:rsidRPr="00F87DA2" w:rsidRDefault="000A2BFF" w:rsidP="006E7BC1">
      <w:pPr>
        <w:ind w:leftChars="500" w:left="1587" w:hangingChars="300" w:hanging="595"/>
        <w:rPr>
          <w:rFonts w:hAnsi="ＭＳ ゴシック"/>
        </w:rPr>
      </w:pPr>
      <w:r w:rsidRPr="00F87DA2">
        <w:rPr>
          <w:rFonts w:hAnsi="ＭＳ ゴシック" w:hint="eastAsia"/>
        </w:rPr>
        <w:t>（ｇ）「許可・承認等情報登録（輸出保税）（ＰＡＨ）」業務により、輸出貨物情報に対して以下の入力が行われていないこと。</w:t>
      </w:r>
    </w:p>
    <w:p w:rsidR="000A2BFF" w:rsidRPr="00F87DA2" w:rsidRDefault="000A2BFF" w:rsidP="006E7BC1">
      <w:pPr>
        <w:ind w:firstLineChars="804" w:firstLine="1595"/>
        <w:rPr>
          <w:rFonts w:hAnsi="ＭＳ ゴシック"/>
        </w:rPr>
      </w:pPr>
      <w:r w:rsidRPr="00F87DA2">
        <w:rPr>
          <w:rFonts w:hAnsi="ＭＳ ゴシック" w:hint="eastAsia"/>
        </w:rPr>
        <w:t>①貨物差止め</w:t>
      </w:r>
    </w:p>
    <w:p w:rsidR="000A2BFF" w:rsidRPr="00F87DA2" w:rsidRDefault="000A2BFF" w:rsidP="006E7BC1">
      <w:pPr>
        <w:ind w:firstLineChars="804" w:firstLine="1595"/>
        <w:rPr>
          <w:rFonts w:hAnsi="ＭＳ ゴシック"/>
        </w:rPr>
      </w:pPr>
      <w:r w:rsidRPr="00F87DA2">
        <w:rPr>
          <w:rFonts w:hAnsi="ＭＳ ゴシック" w:hint="eastAsia"/>
        </w:rPr>
        <w:t>②亡失届受理</w:t>
      </w:r>
    </w:p>
    <w:p w:rsidR="000A2BFF" w:rsidRPr="00F87DA2" w:rsidRDefault="000A2BFF" w:rsidP="006E7BC1">
      <w:pPr>
        <w:ind w:firstLineChars="804" w:firstLine="1595"/>
        <w:rPr>
          <w:rFonts w:hAnsi="ＭＳ ゴシック"/>
        </w:rPr>
      </w:pPr>
      <w:r w:rsidRPr="00F87DA2">
        <w:rPr>
          <w:rFonts w:hAnsi="ＭＳ ゴシック" w:hint="eastAsia"/>
        </w:rPr>
        <w:t>③滅却承認</w:t>
      </w:r>
    </w:p>
    <w:p w:rsidR="000A2BFF" w:rsidRPr="00F87DA2" w:rsidRDefault="000A2BFF" w:rsidP="006E7BC1">
      <w:pPr>
        <w:ind w:firstLineChars="804" w:firstLine="1595"/>
      </w:pPr>
      <w:r w:rsidRPr="00F87DA2">
        <w:rPr>
          <w:rFonts w:hint="eastAsia"/>
        </w:rPr>
        <w:t>④手作業移行</w:t>
      </w:r>
    </w:p>
    <w:p w:rsidR="000A2BFF" w:rsidRPr="00F87DA2" w:rsidRDefault="000A2BFF" w:rsidP="006E7BC1">
      <w:pPr>
        <w:autoSpaceDE w:val="0"/>
        <w:autoSpaceDN w:val="0"/>
        <w:adjustRightInd w:val="0"/>
        <w:ind w:firstLineChars="804" w:firstLine="1595"/>
        <w:jc w:val="left"/>
      </w:pPr>
      <w:r w:rsidRPr="00F87DA2">
        <w:rPr>
          <w:rFonts w:hint="eastAsia"/>
        </w:rPr>
        <w:t>⑤その他</w:t>
      </w:r>
    </w:p>
    <w:p w:rsidR="000A2BFF" w:rsidRPr="00F87DA2" w:rsidRDefault="000A2BFF" w:rsidP="006E7BC1">
      <w:pPr>
        <w:ind w:leftChars="500" w:left="1587" w:hangingChars="300" w:hanging="595"/>
        <w:rPr>
          <w:rFonts w:hAnsi="ＭＳ ゴシック"/>
        </w:rPr>
      </w:pPr>
      <w:r w:rsidRPr="00F87DA2">
        <w:rPr>
          <w:rFonts w:hAnsi="ＭＳ ゴシック" w:hint="eastAsia"/>
        </w:rPr>
        <w:t>（ｈ）「許可・承認等情報登録（輸出通関）（ＰＡＥ）」業務等により、輸出貨物情報に不積返送の旨の入力が行われていないこと。</w:t>
      </w:r>
    </w:p>
    <w:p w:rsidR="000A2BFF" w:rsidRPr="00F87DA2" w:rsidRDefault="000A2BFF" w:rsidP="006E7BC1">
      <w:pPr>
        <w:ind w:firstLineChars="502" w:firstLine="996"/>
        <w:rPr>
          <w:rFonts w:hAnsi="ＭＳ ゴシック"/>
        </w:rPr>
      </w:pPr>
      <w:r w:rsidRPr="00F87DA2">
        <w:rPr>
          <w:rFonts w:hAnsi="ＭＳ ゴシック" w:hint="eastAsia"/>
        </w:rPr>
        <w:t>（ｉ）事故貨物は、ＰＡＨ業務により事故確認した旨の入力が行われていること。</w:t>
      </w:r>
    </w:p>
    <w:p w:rsidR="000A2BFF" w:rsidRPr="00F87DA2" w:rsidRDefault="000A2BFF" w:rsidP="006E7BC1">
      <w:pPr>
        <w:ind w:firstLineChars="501" w:firstLine="994"/>
        <w:rPr>
          <w:rFonts w:hAnsi="ＭＳ ゴシック"/>
        </w:rPr>
      </w:pPr>
      <w:r w:rsidRPr="00F87DA2">
        <w:rPr>
          <w:rFonts w:hAnsi="ＭＳ ゴシック" w:hint="eastAsia"/>
        </w:rPr>
        <w:t>（ｊ）移動禁止の状態でないこと。</w:t>
      </w:r>
    </w:p>
    <w:p w:rsidR="000A2BFF" w:rsidRPr="00F87DA2" w:rsidRDefault="000A2BFF" w:rsidP="006E7BC1">
      <w:pPr>
        <w:ind w:firstLineChars="501" w:firstLine="994"/>
        <w:rPr>
          <w:rFonts w:hAnsi="ＭＳ ゴシック"/>
        </w:rPr>
      </w:pPr>
      <w:r w:rsidRPr="00F87DA2">
        <w:rPr>
          <w:rFonts w:hAnsi="ＭＳ ゴシック" w:hint="eastAsia"/>
        </w:rPr>
        <w:t>（ｋ）貨物取扱中でないこと。</w:t>
      </w:r>
    </w:p>
    <w:p w:rsidR="000A2BFF" w:rsidRPr="00F87DA2" w:rsidRDefault="000A2BFF" w:rsidP="006E7BC1">
      <w:pPr>
        <w:ind w:leftChars="500" w:left="1587" w:hangingChars="300" w:hanging="595"/>
        <w:rPr>
          <w:rFonts w:hAnsi="ＭＳ ゴシック"/>
        </w:rPr>
      </w:pPr>
      <w:r w:rsidRPr="00F87DA2">
        <w:rPr>
          <w:rFonts w:hAnsi="ＭＳ ゴシック" w:hint="eastAsia"/>
        </w:rPr>
        <w:t>（ｌ）入力者の管理する保税蔵置場に蔵置中である当該ＨＡＷＢの許可済個数が搭載可能個数以下であること。</w:t>
      </w:r>
    </w:p>
    <w:p w:rsidR="000A2BFF" w:rsidRPr="00F87DA2" w:rsidRDefault="000A2BFF" w:rsidP="006E7BC1">
      <w:pPr>
        <w:ind w:leftChars="500" w:left="1587" w:hangingChars="300" w:hanging="595"/>
        <w:rPr>
          <w:rFonts w:hAnsi="ＭＳ ゴシック"/>
        </w:rPr>
      </w:pPr>
      <w:r w:rsidRPr="00F87DA2">
        <w:rPr>
          <w:rFonts w:hAnsi="ＭＳ ゴシック" w:hint="eastAsia"/>
        </w:rPr>
        <w:t>（ｍ）貨物取扱許可申請中または見本持出許可申請中でないこと。</w:t>
      </w:r>
    </w:p>
    <w:p w:rsidR="00EB16DE" w:rsidRPr="00F87DA2" w:rsidRDefault="00EB16DE" w:rsidP="006E7BC1">
      <w:pPr>
        <w:ind w:leftChars="500" w:left="1587" w:hangingChars="300" w:hanging="595"/>
        <w:rPr>
          <w:rFonts w:hAnsi="ＭＳ ゴシック"/>
        </w:rPr>
      </w:pPr>
      <w:r w:rsidRPr="00F87DA2">
        <w:rPr>
          <w:rFonts w:hAnsi="ＭＳ ゴシック" w:hint="eastAsia"/>
        </w:rPr>
        <w:t>（ｎ）輸出取止め再輸入申告</w:t>
      </w:r>
      <w:r w:rsidR="00966B2C" w:rsidRPr="00F87DA2">
        <w:rPr>
          <w:rFonts w:hAnsi="ＭＳ ゴシック" w:hint="eastAsia"/>
        </w:rPr>
        <w:t>・特例輸出貨物の輸出許可取消申請事項登録中または輸出取止め再輸入申告・特例輸出貨物の輸出許可取消申請</w:t>
      </w:r>
      <w:r w:rsidR="002A4F72" w:rsidRPr="00F87DA2">
        <w:rPr>
          <w:rFonts w:hAnsi="ＭＳ ゴシック" w:hint="eastAsia"/>
        </w:rPr>
        <w:t>中でないこと</w:t>
      </w:r>
      <w:r w:rsidRPr="00F87DA2">
        <w:rPr>
          <w:rFonts w:hAnsi="ＭＳ ゴシック" w:hint="eastAsia"/>
        </w:rPr>
        <w:t>。</w:t>
      </w:r>
    </w:p>
    <w:p w:rsidR="000A2BFF" w:rsidRPr="00F87DA2" w:rsidRDefault="000A2BFF">
      <w:pPr>
        <w:rPr>
          <w:rFonts w:hAnsi="ＭＳ ゴシック"/>
        </w:rPr>
      </w:pPr>
    </w:p>
    <w:p w:rsidR="000A2BFF" w:rsidRPr="00F87DA2" w:rsidRDefault="000A2BFF">
      <w:pPr>
        <w:rPr>
          <w:rFonts w:hAnsi="ＭＳ ゴシック"/>
        </w:rPr>
      </w:pPr>
      <w:r w:rsidRPr="00F87DA2">
        <w:rPr>
          <w:rFonts w:hAnsi="ＭＳ ゴシック" w:hint="eastAsia"/>
        </w:rPr>
        <w:t>５．処理内容</w:t>
      </w:r>
    </w:p>
    <w:p w:rsidR="000A2BFF" w:rsidRPr="00F87DA2" w:rsidRDefault="000A2BFF" w:rsidP="006E7BC1">
      <w:pPr>
        <w:ind w:firstLineChars="100" w:firstLine="198"/>
        <w:rPr>
          <w:rFonts w:hAnsi="ＭＳ ゴシック"/>
        </w:rPr>
      </w:pPr>
      <w:r w:rsidRPr="00F87DA2">
        <w:rPr>
          <w:rFonts w:hAnsi="ＭＳ ゴシック" w:hint="eastAsia"/>
        </w:rPr>
        <w:t>（１）ＣＬＨ業務の場合</w:t>
      </w:r>
    </w:p>
    <w:p w:rsidR="000A2BFF" w:rsidRPr="00F87DA2" w:rsidRDefault="000A2BFF" w:rsidP="006E7BC1">
      <w:pPr>
        <w:ind w:firstLineChars="300" w:firstLine="595"/>
        <w:rPr>
          <w:rFonts w:hAnsi="ＭＳ ゴシック" w:cs="ＭＳ 明朝"/>
          <w:color w:val="000000"/>
          <w:szCs w:val="22"/>
        </w:rPr>
      </w:pPr>
      <w:r w:rsidRPr="00F87DA2">
        <w:rPr>
          <w:rFonts w:hAnsi="ＭＳ ゴシック" w:cs="ＭＳ 明朝" w:hint="eastAsia"/>
          <w:color w:val="000000"/>
          <w:szCs w:val="22"/>
        </w:rPr>
        <w:t>（Ａ）入力チェック処理</w:t>
      </w:r>
    </w:p>
    <w:p w:rsidR="00A220B9" w:rsidRPr="00F87DA2" w:rsidRDefault="00A220B9" w:rsidP="00A220B9">
      <w:pPr>
        <w:autoSpaceDE w:val="0"/>
        <w:autoSpaceDN w:val="0"/>
        <w:adjustRightInd w:val="0"/>
        <w:ind w:leftChars="600" w:left="1191" w:firstLineChars="103" w:firstLine="204"/>
        <w:jc w:val="left"/>
        <w:rPr>
          <w:rFonts w:hAnsi="ＭＳ ゴシック" w:cs="ＭＳ 明朝"/>
          <w:color w:val="000000"/>
          <w:szCs w:val="22"/>
        </w:rPr>
      </w:pPr>
      <w:r w:rsidRPr="00F87DA2">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0A2BFF" w:rsidRPr="00F87DA2" w:rsidRDefault="00A220B9" w:rsidP="00A220B9">
      <w:pPr>
        <w:autoSpaceDE w:val="0"/>
        <w:autoSpaceDN w:val="0"/>
        <w:adjustRightInd w:val="0"/>
        <w:ind w:leftChars="600" w:left="1191" w:firstLineChars="103" w:firstLine="204"/>
        <w:jc w:val="left"/>
        <w:rPr>
          <w:rFonts w:hAnsi="ＭＳ ゴシック" w:cs="ＭＳ 明朝"/>
          <w:color w:val="000000"/>
          <w:szCs w:val="22"/>
        </w:rPr>
      </w:pPr>
      <w:r w:rsidRPr="00F87DA2">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A2BFF" w:rsidRPr="00F87DA2" w:rsidRDefault="000A2BFF" w:rsidP="006E7BC1">
      <w:pPr>
        <w:ind w:firstLineChars="300" w:firstLine="595"/>
        <w:rPr>
          <w:rFonts w:hAnsi="ＭＳ ゴシック"/>
        </w:rPr>
      </w:pPr>
      <w:r w:rsidRPr="00F87DA2">
        <w:rPr>
          <w:rFonts w:hAnsi="ＭＳ ゴシック" w:hint="eastAsia"/>
        </w:rPr>
        <w:t>（Ｂ）ＨＡＷＢ情報抽出処理</w:t>
      </w:r>
    </w:p>
    <w:p w:rsidR="000A2BFF" w:rsidRPr="00F87DA2" w:rsidRDefault="000A2BFF" w:rsidP="006E7BC1">
      <w:pPr>
        <w:ind w:leftChars="600" w:left="1191" w:firstLineChars="105" w:firstLine="208"/>
        <w:rPr>
          <w:rFonts w:hAnsi="ＭＳ ゴシック"/>
        </w:rPr>
      </w:pPr>
      <w:r w:rsidRPr="00F87DA2">
        <w:rPr>
          <w:rFonts w:hAnsi="ＭＳ ゴシック" w:hint="eastAsia"/>
        </w:rPr>
        <w:t>入力された共通項目（ＭＡＷＢ番号、搭載便名、取卸地）に基づき、前述のＨＡＷＢチェックに該当するＨＡＷＢ情報を抽出する。</w:t>
      </w:r>
    </w:p>
    <w:p w:rsidR="000A2BFF" w:rsidRPr="00F87DA2" w:rsidRDefault="000A2BFF" w:rsidP="006E7BC1">
      <w:pPr>
        <w:ind w:firstLineChars="300" w:firstLine="595"/>
        <w:rPr>
          <w:rFonts w:hAnsi="ＭＳ ゴシック"/>
        </w:rPr>
      </w:pPr>
      <w:r w:rsidRPr="00F87DA2">
        <w:rPr>
          <w:rFonts w:hAnsi="ＭＳ ゴシック" w:hint="eastAsia"/>
        </w:rPr>
        <w:t>（Ｃ）出力情報出力処理</w:t>
      </w:r>
    </w:p>
    <w:p w:rsidR="000A2BFF" w:rsidRPr="00F87DA2" w:rsidRDefault="000A2BFF" w:rsidP="006E7BC1">
      <w:pPr>
        <w:ind w:firstLineChars="702" w:firstLine="1393"/>
        <w:rPr>
          <w:rFonts w:hAnsi="ＭＳ ゴシック"/>
        </w:rPr>
      </w:pPr>
      <w:r w:rsidRPr="00F87DA2">
        <w:rPr>
          <w:rFonts w:hAnsi="ＭＳ ゴシック" w:hint="eastAsia"/>
        </w:rPr>
        <w:t>後述の出力情報出力処理を行う。出力項目については「出力項目表」を参照。</w:t>
      </w:r>
    </w:p>
    <w:p w:rsidR="000A2BFF" w:rsidRPr="00F87DA2" w:rsidRDefault="000A2BFF" w:rsidP="006E7BC1">
      <w:pPr>
        <w:ind w:leftChars="300" w:left="793" w:hangingChars="100" w:hanging="198"/>
        <w:rPr>
          <w:rFonts w:hAnsi="ＭＳ ゴシック"/>
        </w:rPr>
      </w:pPr>
      <w:r w:rsidRPr="00F87DA2">
        <w:rPr>
          <w:rFonts w:hAnsi="ＭＳ ゴシック" w:hint="eastAsia"/>
        </w:rPr>
        <w:t>（Ｄ）注意喚起メッセージ出力処理</w:t>
      </w:r>
    </w:p>
    <w:p w:rsidR="000A2BFF" w:rsidRPr="00F87DA2" w:rsidRDefault="000A2BFF" w:rsidP="006E7BC1">
      <w:pPr>
        <w:ind w:leftChars="600" w:left="1389" w:hangingChars="100" w:hanging="198"/>
        <w:rPr>
          <w:rFonts w:hAnsi="ＭＳ ゴシック"/>
        </w:rPr>
      </w:pPr>
      <w:r w:rsidRPr="00F87DA2">
        <w:rPr>
          <w:rFonts w:hAnsi="ＭＳ ゴシック" w:hint="eastAsia"/>
        </w:rPr>
        <w:t>①抽出条件</w:t>
      </w:r>
      <w:r w:rsidR="005B7562" w:rsidRPr="00F87DA2">
        <w:rPr>
          <w:rFonts w:hAnsi="ＭＳ ゴシック" w:hint="eastAsia"/>
        </w:rPr>
        <w:t>に対する対象データが残存する場合は、その旨を注意喚起メッセージとして</w:t>
      </w:r>
      <w:r w:rsidRPr="00F87DA2">
        <w:rPr>
          <w:rFonts w:hAnsi="ＭＳ ゴシック" w:hint="eastAsia"/>
        </w:rPr>
        <w:t>出力する。</w:t>
      </w:r>
    </w:p>
    <w:p w:rsidR="000A2BFF" w:rsidRPr="00F87DA2" w:rsidRDefault="000A2BFF" w:rsidP="006E7BC1">
      <w:pPr>
        <w:autoSpaceDE w:val="0"/>
        <w:autoSpaceDN w:val="0"/>
        <w:adjustRightInd w:val="0"/>
        <w:ind w:firstLineChars="602" w:firstLine="1194"/>
        <w:rPr>
          <w:rFonts w:cs="ＭＳ ゴシック"/>
          <w:szCs w:val="22"/>
        </w:rPr>
      </w:pPr>
      <w:r w:rsidRPr="00F87DA2">
        <w:rPr>
          <w:rFonts w:cs="ＭＳ ゴシック" w:hint="eastAsia"/>
          <w:noProof/>
          <w:szCs w:val="22"/>
        </w:rPr>
        <w:t>②</w:t>
      </w:r>
      <w:r w:rsidR="005B7562" w:rsidRPr="00F87DA2">
        <w:rPr>
          <w:rFonts w:cs="ＭＳ ゴシック" w:hint="eastAsia"/>
          <w:szCs w:val="22"/>
          <w:lang w:val="ja-JP"/>
        </w:rPr>
        <w:t>登録を行うには再送信が必要である旨を注意喚起メッセージとして</w:t>
      </w:r>
      <w:r w:rsidRPr="00F87DA2">
        <w:rPr>
          <w:rFonts w:cs="ＭＳ ゴシック" w:hint="eastAsia"/>
          <w:szCs w:val="22"/>
          <w:lang w:val="ja-JP"/>
        </w:rPr>
        <w:t>出力する。</w:t>
      </w:r>
    </w:p>
    <w:p w:rsidR="000A2BFF" w:rsidRPr="00F87DA2" w:rsidRDefault="000A2BFF" w:rsidP="006E7BC1">
      <w:pPr>
        <w:ind w:firstLineChars="100" w:firstLine="198"/>
        <w:rPr>
          <w:rFonts w:hAnsi="ＭＳ ゴシック"/>
        </w:rPr>
      </w:pPr>
      <w:r w:rsidRPr="00F87DA2">
        <w:rPr>
          <w:rFonts w:hAnsi="ＭＳ ゴシック" w:hint="eastAsia"/>
        </w:rPr>
        <w:t>（２）ＣＬＨ０１業務の場合</w:t>
      </w:r>
    </w:p>
    <w:p w:rsidR="000A2BFF" w:rsidRPr="00F87DA2" w:rsidRDefault="000A2BFF" w:rsidP="008D09AB">
      <w:pPr>
        <w:ind w:firstLineChars="300" w:firstLine="595"/>
        <w:rPr>
          <w:rFonts w:hAnsi="ＭＳ ゴシック" w:cs="ＭＳ 明朝"/>
          <w:color w:val="000000"/>
          <w:szCs w:val="22"/>
        </w:rPr>
      </w:pPr>
      <w:r w:rsidRPr="00F87DA2">
        <w:rPr>
          <w:rFonts w:hAnsi="ＭＳ ゴシック" w:cs="ＭＳ 明朝" w:hint="eastAsia"/>
          <w:color w:val="000000"/>
          <w:szCs w:val="22"/>
        </w:rPr>
        <w:t>（Ａ）入力チェック処理</w:t>
      </w:r>
    </w:p>
    <w:p w:rsidR="00A220B9" w:rsidRPr="00F87DA2" w:rsidRDefault="00A220B9" w:rsidP="00A220B9">
      <w:pPr>
        <w:autoSpaceDE w:val="0"/>
        <w:autoSpaceDN w:val="0"/>
        <w:adjustRightInd w:val="0"/>
        <w:ind w:leftChars="500" w:left="992" w:firstLineChars="103" w:firstLine="204"/>
        <w:jc w:val="left"/>
        <w:rPr>
          <w:rFonts w:hAnsi="ＭＳ ゴシック" w:cs="ＭＳ 明朝"/>
          <w:color w:val="000000"/>
          <w:szCs w:val="22"/>
        </w:rPr>
      </w:pPr>
      <w:r w:rsidRPr="00F87DA2">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0A2BFF" w:rsidRPr="00F87DA2" w:rsidRDefault="00A220B9" w:rsidP="00A220B9">
      <w:pPr>
        <w:autoSpaceDE w:val="0"/>
        <w:autoSpaceDN w:val="0"/>
        <w:adjustRightInd w:val="0"/>
        <w:ind w:leftChars="500" w:left="992" w:firstLineChars="103" w:firstLine="204"/>
        <w:jc w:val="left"/>
        <w:rPr>
          <w:rFonts w:hAnsi="ＭＳ ゴシック" w:cs="ＭＳ 明朝"/>
          <w:color w:val="000000"/>
          <w:szCs w:val="22"/>
        </w:rPr>
      </w:pPr>
      <w:r w:rsidRPr="00F87DA2">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A2BFF" w:rsidRPr="00F87DA2" w:rsidRDefault="000A2BFF" w:rsidP="008D09AB">
      <w:pPr>
        <w:ind w:firstLineChars="300" w:firstLine="595"/>
        <w:rPr>
          <w:rFonts w:hAnsi="ＭＳ ゴシック"/>
        </w:rPr>
      </w:pPr>
      <w:r w:rsidRPr="00F87DA2">
        <w:rPr>
          <w:rFonts w:hAnsi="ＭＳ ゴシック" w:hint="eastAsia"/>
        </w:rPr>
        <w:t>（Ｂ）輸出便情報ＤＢ処理</w:t>
      </w:r>
    </w:p>
    <w:p w:rsidR="000A2BFF" w:rsidRPr="00F87DA2" w:rsidRDefault="000A2BFF" w:rsidP="006E7BC1">
      <w:pPr>
        <w:ind w:leftChars="600" w:left="1191"/>
        <w:rPr>
          <w:rFonts w:hAnsi="ＭＳ ゴシック"/>
        </w:rPr>
      </w:pPr>
      <w:r w:rsidRPr="00F87DA2">
        <w:rPr>
          <w:rFonts w:hAnsi="ＭＳ ゴシック" w:hint="eastAsia"/>
        </w:rPr>
        <w:lastRenderedPageBreak/>
        <w:t>本業務が正常終了した場合は、未搭載状況のマスタースプリット数を１減算する。</w:t>
      </w:r>
    </w:p>
    <w:p w:rsidR="000A2BFF" w:rsidRPr="00F87DA2" w:rsidRDefault="000A2BFF" w:rsidP="006E7BC1">
      <w:pPr>
        <w:ind w:firstLineChars="200" w:firstLine="397"/>
        <w:rPr>
          <w:rFonts w:hAnsi="ＭＳ ゴシック"/>
        </w:rPr>
      </w:pPr>
      <w:r w:rsidRPr="00F87DA2">
        <w:rPr>
          <w:rFonts w:hAnsi="ＭＳ ゴシック" w:hint="eastAsia"/>
        </w:rPr>
        <w:t>（Ｃ）輸出貨物情報ＤＢ処理</w:t>
      </w:r>
    </w:p>
    <w:p w:rsidR="000A2BFF" w:rsidRPr="00F87DA2" w:rsidRDefault="000A2BFF" w:rsidP="006E7BC1">
      <w:pPr>
        <w:ind w:leftChars="400" w:left="794"/>
        <w:rPr>
          <w:rFonts w:hAnsi="ＭＳ ゴシック"/>
        </w:rPr>
      </w:pPr>
      <w:r w:rsidRPr="00F87DA2">
        <w:rPr>
          <w:rFonts w:hAnsi="ＭＳ ゴシック" w:hint="eastAsia"/>
        </w:rPr>
        <w:t>（ａ）ＨＡＷＢの場合</w:t>
      </w:r>
    </w:p>
    <w:p w:rsidR="000A2BFF" w:rsidRPr="00F87DA2" w:rsidRDefault="000A2BFF" w:rsidP="006E7BC1">
      <w:pPr>
        <w:ind w:leftChars="700" w:left="1389" w:firstLineChars="100" w:firstLine="198"/>
        <w:rPr>
          <w:rFonts w:hAnsi="ＭＳ ゴシック"/>
        </w:rPr>
      </w:pPr>
      <w:r w:rsidRPr="00F87DA2">
        <w:rPr>
          <w:rFonts w:hAnsi="ＭＳ ゴシック" w:hint="eastAsia"/>
        </w:rPr>
        <w:t>処理識別がスペース（処理対象）の場合は、該当するＨＡＷＢ単位に以下の輸出貨物情報の処理を行う。</w:t>
      </w:r>
    </w:p>
    <w:p w:rsidR="000A2BFF" w:rsidRPr="00F87DA2" w:rsidRDefault="000A2BFF">
      <w:pPr>
        <w:ind w:left="1398"/>
        <w:rPr>
          <w:rFonts w:hAnsi="ＭＳ ゴシック"/>
        </w:rPr>
      </w:pPr>
      <w:r w:rsidRPr="00F87DA2">
        <w:rPr>
          <w:rFonts w:hAnsi="ＭＳ ゴシック" w:hint="eastAsia"/>
        </w:rPr>
        <w:t>①搭載便単位に搭載完了済となった個数を登録する。</w:t>
      </w:r>
    </w:p>
    <w:p w:rsidR="000A2BFF" w:rsidRPr="00F87DA2" w:rsidRDefault="000A2BFF" w:rsidP="006E7BC1">
      <w:pPr>
        <w:ind w:leftChars="705" w:left="1597" w:hangingChars="100" w:hanging="198"/>
        <w:rPr>
          <w:rFonts w:hAnsi="ＭＳ ゴシック"/>
        </w:rPr>
      </w:pPr>
      <w:r w:rsidRPr="00F87DA2">
        <w:rPr>
          <w:rFonts w:hAnsi="ＭＳ ゴシック" w:hint="eastAsia"/>
        </w:rPr>
        <w:t>②ＨＡＷＢが全量搭載完了済となった場合は、搭載便単位に全量搭載完了済となった旨を登録する。</w:t>
      </w:r>
    </w:p>
    <w:p w:rsidR="000A2BFF" w:rsidRPr="00F87DA2" w:rsidRDefault="000A2BFF" w:rsidP="006E7BC1">
      <w:pPr>
        <w:ind w:firstLineChars="400" w:firstLine="794"/>
        <w:rPr>
          <w:rFonts w:hAnsi="ＭＳ ゴシック"/>
        </w:rPr>
      </w:pPr>
      <w:r w:rsidRPr="00F87DA2">
        <w:rPr>
          <w:rFonts w:hAnsi="ＭＳ ゴシック" w:hint="eastAsia"/>
        </w:rPr>
        <w:t>（ｂ）ＭＡＷＢの場合</w:t>
      </w:r>
    </w:p>
    <w:p w:rsidR="000A2BFF" w:rsidRPr="00F87DA2" w:rsidRDefault="000A2BFF" w:rsidP="006E7BC1">
      <w:pPr>
        <w:ind w:leftChars="601" w:left="1192" w:firstLineChars="200" w:firstLine="397"/>
        <w:rPr>
          <w:rFonts w:hAnsi="ＭＳ ゴシック"/>
        </w:rPr>
      </w:pPr>
      <w:r w:rsidRPr="00F87DA2">
        <w:rPr>
          <w:rFonts w:hAnsi="ＭＳ ゴシック" w:hint="eastAsia"/>
        </w:rPr>
        <w:t>前述のＨＡＷＢ処理を行った場合は、以下の処理を行う。</w:t>
      </w:r>
    </w:p>
    <w:p w:rsidR="000A2BFF" w:rsidRPr="00F87DA2" w:rsidRDefault="000A2BFF" w:rsidP="006E7BC1">
      <w:pPr>
        <w:ind w:firstLineChars="703" w:firstLine="1395"/>
        <w:rPr>
          <w:rFonts w:hAnsi="ＭＳ ゴシック"/>
        </w:rPr>
      </w:pPr>
      <w:r w:rsidRPr="00F87DA2">
        <w:rPr>
          <w:rFonts w:hAnsi="ＭＳ ゴシック" w:hint="eastAsia"/>
        </w:rPr>
        <w:t>①搭載完了済となったＨＡＷＢの個数を登録する。</w:t>
      </w:r>
    </w:p>
    <w:p w:rsidR="000A2BFF" w:rsidRPr="00F87DA2" w:rsidRDefault="000A2BFF" w:rsidP="006E7BC1">
      <w:pPr>
        <w:ind w:firstLineChars="703" w:firstLine="1395"/>
        <w:rPr>
          <w:rFonts w:hAnsi="ＭＳ ゴシック"/>
        </w:rPr>
      </w:pPr>
      <w:r w:rsidRPr="00F87DA2">
        <w:rPr>
          <w:rFonts w:hAnsi="ＭＳ ゴシック" w:hint="eastAsia"/>
        </w:rPr>
        <w:t>②搭載便単位に本業務が行われた旨を登録する。</w:t>
      </w:r>
    </w:p>
    <w:p w:rsidR="000A2BFF" w:rsidRPr="00F87DA2" w:rsidRDefault="000A2BFF" w:rsidP="006E7BC1">
      <w:pPr>
        <w:ind w:firstLineChars="200" w:firstLine="397"/>
        <w:rPr>
          <w:rFonts w:hAnsi="ＭＳ ゴシック"/>
          <w:lang w:eastAsia="zh-TW"/>
        </w:rPr>
      </w:pPr>
      <w:r w:rsidRPr="00F87DA2">
        <w:rPr>
          <w:rFonts w:hAnsi="ＭＳ ゴシック" w:hint="eastAsia"/>
          <w:lang w:eastAsia="zh-TW"/>
        </w:rPr>
        <w:t>（Ｄ）ＨＡＷＢ情報抽出処理</w:t>
      </w:r>
    </w:p>
    <w:p w:rsidR="000A2BFF" w:rsidRPr="00F87DA2" w:rsidRDefault="000A2BFF" w:rsidP="006E7BC1">
      <w:pPr>
        <w:ind w:leftChars="500" w:left="992" w:firstLineChars="101" w:firstLine="200"/>
        <w:rPr>
          <w:rFonts w:hAnsi="ＭＳ ゴシック"/>
        </w:rPr>
      </w:pPr>
      <w:r w:rsidRPr="00F87DA2">
        <w:rPr>
          <w:rFonts w:hAnsi="ＭＳ ゴシック" w:hint="eastAsia"/>
        </w:rPr>
        <w:t>抽出対象のＨＡＷＢ情報が残存する場合は、前述のＨＡＷＢ情報抽出処理を再度行う。</w:t>
      </w:r>
    </w:p>
    <w:p w:rsidR="000A2BFF" w:rsidRPr="00F87DA2" w:rsidRDefault="000A2BFF" w:rsidP="006E7BC1">
      <w:pPr>
        <w:ind w:firstLineChars="200" w:firstLine="397"/>
        <w:rPr>
          <w:rFonts w:hAnsi="ＭＳ ゴシック"/>
        </w:rPr>
      </w:pPr>
      <w:r w:rsidRPr="00F87DA2">
        <w:rPr>
          <w:rFonts w:hAnsi="ＭＳ ゴシック" w:hint="eastAsia"/>
        </w:rPr>
        <w:t>（Ｅ）出力情報出力処理</w:t>
      </w:r>
    </w:p>
    <w:p w:rsidR="000A2BFF" w:rsidRPr="00F87DA2" w:rsidRDefault="000A2BFF" w:rsidP="006E7BC1">
      <w:pPr>
        <w:ind w:firstLineChars="601" w:firstLine="1192"/>
        <w:rPr>
          <w:rFonts w:hAnsi="ＭＳ ゴシック"/>
        </w:rPr>
      </w:pPr>
      <w:r w:rsidRPr="00F87DA2">
        <w:rPr>
          <w:rFonts w:hAnsi="ＭＳ ゴシック" w:hint="eastAsia"/>
        </w:rPr>
        <w:t>後述の出力情報出力処理を行う。出力項目については「出力項目表」を参照。</w:t>
      </w:r>
    </w:p>
    <w:p w:rsidR="000A2BFF" w:rsidRPr="00F87DA2" w:rsidRDefault="000A2BFF" w:rsidP="006E7BC1">
      <w:pPr>
        <w:ind w:leftChars="200" w:left="794" w:hangingChars="200" w:hanging="397"/>
        <w:rPr>
          <w:rFonts w:hAnsi="ＭＳ ゴシック"/>
        </w:rPr>
      </w:pPr>
      <w:r w:rsidRPr="00F87DA2">
        <w:rPr>
          <w:rFonts w:hAnsi="ＭＳ ゴシック" w:hint="eastAsia"/>
        </w:rPr>
        <w:t>（Ｆ）注意喚起メッセージ出力処理</w:t>
      </w:r>
    </w:p>
    <w:p w:rsidR="000A2BFF" w:rsidRPr="00F87DA2" w:rsidRDefault="000A2BFF" w:rsidP="006E7BC1">
      <w:pPr>
        <w:ind w:leftChars="500" w:left="1190" w:hangingChars="100" w:hanging="198"/>
        <w:rPr>
          <w:rFonts w:hAnsi="ＭＳ ゴシック"/>
        </w:rPr>
      </w:pPr>
      <w:r w:rsidRPr="00F87DA2">
        <w:rPr>
          <w:rFonts w:hAnsi="ＭＳ ゴシック" w:hint="eastAsia"/>
        </w:rPr>
        <w:t>①抽出条件</w:t>
      </w:r>
      <w:r w:rsidR="005B7562" w:rsidRPr="00F87DA2">
        <w:rPr>
          <w:rFonts w:hAnsi="ＭＳ ゴシック" w:hint="eastAsia"/>
        </w:rPr>
        <w:t>に対する対象データが残存する場合は、その旨を注意喚起メッセージとして</w:t>
      </w:r>
      <w:r w:rsidRPr="00F87DA2">
        <w:rPr>
          <w:rFonts w:hAnsi="ＭＳ ゴシック" w:hint="eastAsia"/>
        </w:rPr>
        <w:t>出力する。</w:t>
      </w:r>
    </w:p>
    <w:p w:rsidR="000A2BFF" w:rsidRPr="00F87DA2" w:rsidRDefault="005B7562" w:rsidP="006E7BC1">
      <w:pPr>
        <w:ind w:leftChars="500" w:left="1190" w:hangingChars="100" w:hanging="198"/>
        <w:rPr>
          <w:rFonts w:hAnsi="ＭＳ ゴシック"/>
        </w:rPr>
      </w:pPr>
      <w:r w:rsidRPr="00F87DA2">
        <w:rPr>
          <w:rFonts w:hAnsi="ＭＳ ゴシック" w:hint="eastAsia"/>
        </w:rPr>
        <w:t>②登録を行うには再送信が必要である旨を注意喚起メッセージとして</w:t>
      </w:r>
      <w:r w:rsidR="000A2BFF" w:rsidRPr="00F87DA2">
        <w:rPr>
          <w:rFonts w:hAnsi="ＭＳ ゴシック" w:hint="eastAsia"/>
        </w:rPr>
        <w:t>出力する。</w:t>
      </w:r>
    </w:p>
    <w:p w:rsidR="000A2BFF" w:rsidRPr="00F87DA2" w:rsidRDefault="000A2BFF">
      <w:pPr>
        <w:rPr>
          <w:rFonts w:hAnsi="ＭＳ ゴシック"/>
        </w:rPr>
      </w:pPr>
    </w:p>
    <w:p w:rsidR="000A2BFF" w:rsidRPr="00F87DA2" w:rsidRDefault="000A2BFF">
      <w:pPr>
        <w:rPr>
          <w:rFonts w:hAnsi="ＭＳ ゴシック"/>
        </w:rPr>
      </w:pPr>
      <w:r w:rsidRPr="00F87DA2">
        <w:rPr>
          <w:rFonts w:hAnsi="ＭＳ ゴシック" w:hint="eastAsia"/>
        </w:rPr>
        <w:t>６．出力情報</w:t>
      </w:r>
    </w:p>
    <w:p w:rsidR="000A2BFF" w:rsidRPr="00F87DA2" w:rsidRDefault="000A2BFF">
      <w:pPr>
        <w:rPr>
          <w:rFonts w:hAnsi="ＭＳ ゴシック"/>
        </w:rPr>
      </w:pPr>
      <w:r w:rsidRPr="00F87DA2">
        <w:rPr>
          <w:rFonts w:hAnsi="ＭＳ ゴシック" w:hint="eastAsia"/>
        </w:rPr>
        <w:t>（１）ＣＬＨ業務の場合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0A2BFF" w:rsidRPr="00F87DA2" w:rsidTr="007A2A60">
        <w:trPr>
          <w:trHeight w:val="397"/>
        </w:trPr>
        <w:tc>
          <w:tcPr>
            <w:tcW w:w="2268" w:type="dxa"/>
            <w:tcBorders>
              <w:top w:val="single" w:sz="6" w:space="0" w:color="auto"/>
              <w:left w:val="single" w:sz="6" w:space="0" w:color="auto"/>
              <w:right w:val="single" w:sz="6" w:space="0" w:color="auto"/>
            </w:tcBorders>
            <w:vAlign w:val="center"/>
          </w:tcPr>
          <w:p w:rsidR="000A2BFF" w:rsidRPr="00F87DA2" w:rsidRDefault="000A2BFF" w:rsidP="007A2A60">
            <w:pPr>
              <w:rPr>
                <w:rFonts w:hAnsi="ＭＳ ゴシック"/>
              </w:rPr>
            </w:pPr>
            <w:r w:rsidRPr="00F87DA2">
              <w:rPr>
                <w:rFonts w:hAnsi="ＭＳ ゴシック" w:hint="eastAsia"/>
              </w:rPr>
              <w:t>情報名</w:t>
            </w:r>
          </w:p>
        </w:tc>
        <w:tc>
          <w:tcPr>
            <w:tcW w:w="4536" w:type="dxa"/>
            <w:tcBorders>
              <w:top w:val="single" w:sz="6" w:space="0" w:color="auto"/>
              <w:left w:val="nil"/>
              <w:right w:val="single" w:sz="6" w:space="0" w:color="auto"/>
            </w:tcBorders>
            <w:vAlign w:val="center"/>
          </w:tcPr>
          <w:p w:rsidR="000A2BFF" w:rsidRPr="00F87DA2" w:rsidRDefault="000A2BFF" w:rsidP="007A2A60">
            <w:pPr>
              <w:rPr>
                <w:rFonts w:hAnsi="ＭＳ ゴシック"/>
              </w:rPr>
            </w:pPr>
            <w:r w:rsidRPr="00F87DA2">
              <w:rPr>
                <w:rFonts w:hAnsi="ＭＳ ゴシック" w:hint="eastAsia"/>
              </w:rPr>
              <w:t>出力条件</w:t>
            </w:r>
          </w:p>
        </w:tc>
        <w:tc>
          <w:tcPr>
            <w:tcW w:w="2268" w:type="dxa"/>
            <w:tcBorders>
              <w:top w:val="single" w:sz="6" w:space="0" w:color="auto"/>
              <w:left w:val="nil"/>
              <w:right w:val="single" w:sz="6" w:space="0" w:color="auto"/>
            </w:tcBorders>
            <w:vAlign w:val="center"/>
          </w:tcPr>
          <w:p w:rsidR="000A2BFF" w:rsidRPr="00F87DA2" w:rsidRDefault="000A2BFF" w:rsidP="007A2A60">
            <w:pPr>
              <w:rPr>
                <w:rFonts w:hAnsi="ＭＳ ゴシック"/>
              </w:rPr>
            </w:pPr>
            <w:r w:rsidRPr="00F87DA2">
              <w:rPr>
                <w:rFonts w:hAnsi="ＭＳ ゴシック" w:hint="eastAsia"/>
              </w:rPr>
              <w:t>出力先</w:t>
            </w:r>
          </w:p>
        </w:tc>
      </w:tr>
      <w:tr w:rsidR="000A2BFF" w:rsidRPr="00F87DA2" w:rsidTr="00ED0CC3">
        <w:trPr>
          <w:trHeight w:val="397"/>
        </w:trPr>
        <w:tc>
          <w:tcPr>
            <w:tcW w:w="2268" w:type="dxa"/>
            <w:tcBorders>
              <w:left w:val="single" w:sz="6" w:space="0" w:color="auto"/>
              <w:bottom w:val="single" w:sz="6" w:space="0" w:color="auto"/>
              <w:right w:val="single" w:sz="6" w:space="0" w:color="auto"/>
            </w:tcBorders>
          </w:tcPr>
          <w:p w:rsidR="000A2BFF" w:rsidRPr="00F87DA2" w:rsidRDefault="000A2BFF" w:rsidP="007A2A60">
            <w:pPr>
              <w:rPr>
                <w:rFonts w:hAnsi="ＭＳ ゴシック"/>
              </w:rPr>
            </w:pPr>
            <w:r w:rsidRPr="00F87DA2">
              <w:rPr>
                <w:rFonts w:hAnsi="ＭＳ ゴシック" w:hint="eastAsia"/>
              </w:rPr>
              <w:t>処理結果通知</w:t>
            </w:r>
          </w:p>
        </w:tc>
        <w:tc>
          <w:tcPr>
            <w:tcW w:w="4536" w:type="dxa"/>
            <w:tcBorders>
              <w:left w:val="nil"/>
              <w:bottom w:val="single" w:sz="6" w:space="0" w:color="auto"/>
              <w:right w:val="single" w:sz="6" w:space="0" w:color="auto"/>
            </w:tcBorders>
          </w:tcPr>
          <w:p w:rsidR="000A2BFF" w:rsidRPr="00F87DA2" w:rsidRDefault="000A2BFF" w:rsidP="00ED0CC3">
            <w:pPr>
              <w:rPr>
                <w:rFonts w:hAnsi="ＭＳ ゴシック"/>
              </w:rPr>
            </w:pPr>
            <w:r w:rsidRPr="00F87DA2">
              <w:rPr>
                <w:rFonts w:hAnsi="ＭＳ ゴシック" w:hint="eastAsia"/>
              </w:rPr>
              <w:t>なし</w:t>
            </w:r>
          </w:p>
        </w:tc>
        <w:tc>
          <w:tcPr>
            <w:tcW w:w="2268" w:type="dxa"/>
            <w:tcBorders>
              <w:left w:val="nil"/>
              <w:bottom w:val="single" w:sz="6" w:space="0" w:color="auto"/>
              <w:right w:val="single" w:sz="6" w:space="0" w:color="auto"/>
            </w:tcBorders>
          </w:tcPr>
          <w:p w:rsidR="000A2BFF" w:rsidRPr="00F87DA2" w:rsidRDefault="000A2BFF" w:rsidP="007A2A60">
            <w:pPr>
              <w:rPr>
                <w:rFonts w:hAnsi="ＭＳ ゴシック"/>
              </w:rPr>
            </w:pPr>
            <w:r w:rsidRPr="00F87DA2">
              <w:rPr>
                <w:rFonts w:hAnsi="ＭＳ ゴシック" w:hint="eastAsia"/>
              </w:rPr>
              <w:t>入力者</w:t>
            </w:r>
          </w:p>
        </w:tc>
      </w:tr>
      <w:tr w:rsidR="000A2BFF" w:rsidRPr="00F87DA2" w:rsidTr="00ED0CC3">
        <w:trPr>
          <w:trHeight w:val="794"/>
        </w:trPr>
        <w:tc>
          <w:tcPr>
            <w:tcW w:w="2268" w:type="dxa"/>
            <w:tcBorders>
              <w:top w:val="single" w:sz="6" w:space="0" w:color="auto"/>
              <w:left w:val="single" w:sz="6" w:space="0" w:color="auto"/>
              <w:bottom w:val="single" w:sz="6" w:space="0" w:color="auto"/>
              <w:right w:val="single" w:sz="6" w:space="0" w:color="auto"/>
            </w:tcBorders>
          </w:tcPr>
          <w:p w:rsidR="000A2BFF" w:rsidRPr="00F87DA2" w:rsidRDefault="000A2BFF" w:rsidP="007A2A60">
            <w:pPr>
              <w:rPr>
                <w:rFonts w:hAnsi="ＭＳ ゴシック"/>
              </w:rPr>
            </w:pPr>
            <w:r w:rsidRPr="00F87DA2">
              <w:rPr>
                <w:rFonts w:hAnsi="ＭＳ ゴシック" w:hint="eastAsia"/>
              </w:rPr>
              <w:t>混載貨物搭載完了登録呼出し結果情報</w:t>
            </w:r>
          </w:p>
        </w:tc>
        <w:tc>
          <w:tcPr>
            <w:tcW w:w="4536" w:type="dxa"/>
            <w:tcBorders>
              <w:top w:val="single" w:sz="6" w:space="0" w:color="auto"/>
              <w:left w:val="nil"/>
              <w:bottom w:val="single" w:sz="6" w:space="0" w:color="auto"/>
              <w:right w:val="single" w:sz="6" w:space="0" w:color="auto"/>
            </w:tcBorders>
          </w:tcPr>
          <w:p w:rsidR="000A2BFF" w:rsidRPr="00F87DA2" w:rsidRDefault="000A2BFF" w:rsidP="00ED0CC3">
            <w:pPr>
              <w:rPr>
                <w:rFonts w:hAnsi="ＭＳ ゴシック"/>
              </w:rPr>
            </w:pPr>
            <w:r w:rsidRPr="00F87DA2">
              <w:rPr>
                <w:rFonts w:hAnsi="ＭＳ ゴシック" w:hint="eastAsia"/>
              </w:rPr>
              <w:t>なし</w:t>
            </w:r>
          </w:p>
        </w:tc>
        <w:tc>
          <w:tcPr>
            <w:tcW w:w="2268" w:type="dxa"/>
            <w:tcBorders>
              <w:top w:val="single" w:sz="6" w:space="0" w:color="auto"/>
              <w:left w:val="nil"/>
              <w:bottom w:val="single" w:sz="6" w:space="0" w:color="auto"/>
              <w:right w:val="single" w:sz="6" w:space="0" w:color="auto"/>
            </w:tcBorders>
          </w:tcPr>
          <w:p w:rsidR="000A2BFF" w:rsidRPr="00F87DA2" w:rsidRDefault="000A2BFF" w:rsidP="007A2A60">
            <w:pPr>
              <w:rPr>
                <w:rFonts w:hAnsi="ＭＳ ゴシック"/>
              </w:rPr>
            </w:pPr>
            <w:r w:rsidRPr="00F87DA2">
              <w:rPr>
                <w:rFonts w:hAnsi="ＭＳ ゴシック" w:hint="eastAsia"/>
              </w:rPr>
              <w:t>入力者</w:t>
            </w:r>
          </w:p>
        </w:tc>
      </w:tr>
    </w:tbl>
    <w:p w:rsidR="000A2BFF" w:rsidRPr="00F87DA2" w:rsidRDefault="000A2BFF">
      <w:pPr>
        <w:rPr>
          <w:rFonts w:hAnsi="ＭＳ ゴシック"/>
        </w:rPr>
      </w:pPr>
      <w:r w:rsidRPr="00F87DA2">
        <w:rPr>
          <w:rFonts w:hAnsi="ＭＳ ゴシック" w:hint="eastAsia"/>
        </w:rPr>
        <w:t>（２）ＣＬＨ０１業務の場合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0A2BFF" w:rsidRPr="00F87DA2" w:rsidTr="009516ED">
        <w:trPr>
          <w:trHeight w:val="397"/>
          <w:tblHeader/>
        </w:trPr>
        <w:tc>
          <w:tcPr>
            <w:tcW w:w="2268" w:type="dxa"/>
            <w:vAlign w:val="center"/>
          </w:tcPr>
          <w:p w:rsidR="000A2BFF" w:rsidRPr="00F87DA2" w:rsidRDefault="000A2BFF" w:rsidP="009516ED">
            <w:pPr>
              <w:rPr>
                <w:rFonts w:hAnsi="ＭＳ ゴシック"/>
                <w:szCs w:val="22"/>
              </w:rPr>
            </w:pPr>
            <w:r w:rsidRPr="00F87DA2">
              <w:rPr>
                <w:rFonts w:hAnsi="ＭＳ ゴシック" w:hint="eastAsia"/>
                <w:szCs w:val="22"/>
              </w:rPr>
              <w:t>情報名</w:t>
            </w:r>
          </w:p>
        </w:tc>
        <w:tc>
          <w:tcPr>
            <w:tcW w:w="4536" w:type="dxa"/>
            <w:vAlign w:val="center"/>
          </w:tcPr>
          <w:p w:rsidR="000A2BFF" w:rsidRPr="00F87DA2" w:rsidRDefault="000A2BFF" w:rsidP="009516ED">
            <w:pPr>
              <w:rPr>
                <w:rFonts w:hAnsi="ＭＳ ゴシック"/>
                <w:szCs w:val="22"/>
              </w:rPr>
            </w:pPr>
            <w:r w:rsidRPr="00F87DA2">
              <w:rPr>
                <w:rFonts w:hAnsi="ＭＳ ゴシック" w:hint="eastAsia"/>
                <w:szCs w:val="22"/>
              </w:rPr>
              <w:t>出力条件</w:t>
            </w:r>
          </w:p>
        </w:tc>
        <w:tc>
          <w:tcPr>
            <w:tcW w:w="2268" w:type="dxa"/>
            <w:vAlign w:val="center"/>
          </w:tcPr>
          <w:p w:rsidR="000A2BFF" w:rsidRPr="00F87DA2" w:rsidRDefault="000A2BFF" w:rsidP="009516ED">
            <w:pPr>
              <w:rPr>
                <w:rFonts w:hAnsi="ＭＳ ゴシック"/>
                <w:szCs w:val="22"/>
              </w:rPr>
            </w:pPr>
            <w:r w:rsidRPr="00F87DA2">
              <w:rPr>
                <w:rFonts w:hAnsi="ＭＳ ゴシック" w:hint="eastAsia"/>
                <w:szCs w:val="22"/>
              </w:rPr>
              <w:t>出力先</w:t>
            </w:r>
          </w:p>
        </w:tc>
      </w:tr>
      <w:tr w:rsidR="000A2BFF" w:rsidRPr="00F87DA2" w:rsidTr="009516ED">
        <w:trPr>
          <w:trHeight w:val="610"/>
        </w:trPr>
        <w:tc>
          <w:tcPr>
            <w:tcW w:w="2268" w:type="dxa"/>
          </w:tcPr>
          <w:p w:rsidR="000A2BFF" w:rsidRPr="00F87DA2" w:rsidRDefault="000A2BFF" w:rsidP="009516ED">
            <w:pPr>
              <w:ind w:right="-57"/>
              <w:rPr>
                <w:rFonts w:hAnsi="ＭＳ ゴシック"/>
                <w:noProof/>
                <w:szCs w:val="22"/>
              </w:rPr>
            </w:pPr>
            <w:r w:rsidRPr="00F87DA2">
              <w:rPr>
                <w:rFonts w:hAnsi="ＭＳ ゴシック" w:hint="eastAsia"/>
                <w:noProof/>
                <w:szCs w:val="22"/>
              </w:rPr>
              <w:t>処理結果通知</w:t>
            </w:r>
          </w:p>
        </w:tc>
        <w:tc>
          <w:tcPr>
            <w:tcW w:w="4536" w:type="dxa"/>
          </w:tcPr>
          <w:p w:rsidR="000A2BFF" w:rsidRPr="00F87DA2" w:rsidRDefault="000A2BFF" w:rsidP="009516ED">
            <w:pPr>
              <w:ind w:right="-57"/>
              <w:rPr>
                <w:rFonts w:hAnsi="ＭＳ ゴシック"/>
                <w:noProof/>
                <w:szCs w:val="22"/>
              </w:rPr>
            </w:pPr>
            <w:r w:rsidRPr="00F87DA2">
              <w:rPr>
                <w:rFonts w:hAnsi="ＭＳ ゴシック" w:hint="eastAsia"/>
                <w:noProof/>
                <w:szCs w:val="22"/>
              </w:rPr>
              <w:t>なし</w:t>
            </w:r>
          </w:p>
        </w:tc>
        <w:tc>
          <w:tcPr>
            <w:tcW w:w="2268" w:type="dxa"/>
          </w:tcPr>
          <w:p w:rsidR="000A2BFF" w:rsidRPr="00F87DA2" w:rsidRDefault="000A2BFF" w:rsidP="009516ED">
            <w:pPr>
              <w:rPr>
                <w:rFonts w:hAnsi="ＭＳ ゴシック"/>
                <w:szCs w:val="22"/>
              </w:rPr>
            </w:pPr>
            <w:r w:rsidRPr="00F87DA2">
              <w:rPr>
                <w:rFonts w:hAnsi="ＭＳ ゴシック" w:hint="eastAsia"/>
                <w:szCs w:val="22"/>
              </w:rPr>
              <w:t>入力者</w:t>
            </w:r>
          </w:p>
        </w:tc>
      </w:tr>
      <w:tr w:rsidR="000A2BFF" w:rsidRPr="00F87DA2" w:rsidTr="009516ED">
        <w:trPr>
          <w:trHeight w:val="610"/>
        </w:trPr>
        <w:tc>
          <w:tcPr>
            <w:tcW w:w="2268" w:type="dxa"/>
          </w:tcPr>
          <w:p w:rsidR="000A2BFF" w:rsidRPr="00F87DA2" w:rsidRDefault="000A2BFF" w:rsidP="009516ED">
            <w:pPr>
              <w:rPr>
                <w:rFonts w:hAnsi="ＭＳ ゴシック"/>
              </w:rPr>
            </w:pPr>
            <w:r w:rsidRPr="00F87DA2">
              <w:rPr>
                <w:rFonts w:hAnsi="ＭＳ ゴシック" w:hint="eastAsia"/>
              </w:rPr>
              <w:t>混載貨物搭載完了登録呼出し結果情報</w:t>
            </w:r>
          </w:p>
        </w:tc>
        <w:tc>
          <w:tcPr>
            <w:tcW w:w="4536" w:type="dxa"/>
          </w:tcPr>
          <w:p w:rsidR="000A2BFF" w:rsidRPr="00F87DA2" w:rsidRDefault="000A2BFF" w:rsidP="009516ED">
            <w:pPr>
              <w:rPr>
                <w:rFonts w:hAnsi="ＭＳ ゴシック"/>
              </w:rPr>
            </w:pPr>
            <w:r w:rsidRPr="00F87DA2">
              <w:rPr>
                <w:rFonts w:hAnsi="ＭＳ ゴシック" w:hint="eastAsia"/>
              </w:rPr>
              <w:t>ＨＡＷＢ情報抽出処理で抽出対象となるデータが残存する場合</w:t>
            </w:r>
          </w:p>
        </w:tc>
        <w:tc>
          <w:tcPr>
            <w:tcW w:w="2268" w:type="dxa"/>
          </w:tcPr>
          <w:p w:rsidR="000A2BFF" w:rsidRPr="00F87DA2" w:rsidRDefault="000A2BFF" w:rsidP="009516ED">
            <w:pPr>
              <w:rPr>
                <w:rFonts w:hAnsi="ＭＳ ゴシック"/>
              </w:rPr>
            </w:pPr>
            <w:r w:rsidRPr="00F87DA2">
              <w:rPr>
                <w:rFonts w:hAnsi="ＭＳ ゴシック" w:hint="eastAsia"/>
              </w:rPr>
              <w:t>入力者</w:t>
            </w:r>
          </w:p>
        </w:tc>
      </w:tr>
      <w:tr w:rsidR="000A2BFF" w:rsidRPr="00F87DA2" w:rsidTr="000B5C3D">
        <w:trPr>
          <w:trHeight w:val="1756"/>
        </w:trPr>
        <w:tc>
          <w:tcPr>
            <w:tcW w:w="2268" w:type="dxa"/>
            <w:vMerge w:val="restart"/>
          </w:tcPr>
          <w:p w:rsidR="000A2BFF" w:rsidRPr="00F87DA2" w:rsidRDefault="000A2BFF" w:rsidP="009516ED">
            <w:r w:rsidRPr="00F87DA2">
              <w:rPr>
                <w:rFonts w:hAnsi="ＭＳ ゴシック" w:hint="eastAsia"/>
              </w:rPr>
              <w:t>搭載確認通知情報（輸出申告）</w:t>
            </w:r>
          </w:p>
        </w:tc>
        <w:tc>
          <w:tcPr>
            <w:tcW w:w="4536" w:type="dxa"/>
          </w:tcPr>
          <w:p w:rsidR="000A2BFF" w:rsidRPr="00F87DA2" w:rsidRDefault="000A2BFF" w:rsidP="006E7BC1">
            <w:pPr>
              <w:ind w:left="504" w:hangingChars="254" w:hanging="504"/>
            </w:pPr>
            <w:r w:rsidRPr="00F87DA2">
              <w:rPr>
                <w:rFonts w:hint="eastAsia"/>
              </w:rPr>
              <w:t>以下の条件をすべて満たすとき、出力する</w:t>
            </w:r>
          </w:p>
          <w:p w:rsidR="000A2BFF" w:rsidRPr="00F87DA2" w:rsidRDefault="000A2BFF" w:rsidP="006E7BC1">
            <w:pPr>
              <w:ind w:left="595" w:hangingChars="300" w:hanging="595"/>
            </w:pPr>
            <w:r w:rsidRPr="00F87DA2">
              <w:rPr>
                <w:rFonts w:hint="eastAsia"/>
              </w:rPr>
              <w:t>（１）輸出許可済貨物である</w:t>
            </w:r>
          </w:p>
          <w:p w:rsidR="000A2BFF" w:rsidRPr="00F87DA2" w:rsidRDefault="000A2BFF" w:rsidP="006E7BC1">
            <w:pPr>
              <w:ind w:left="595" w:hangingChars="300" w:hanging="595"/>
            </w:pPr>
            <w:r w:rsidRPr="00F87DA2">
              <w:rPr>
                <w:rFonts w:hint="eastAsia"/>
              </w:rPr>
              <w:t>（２）要搭載確認の旨が登録されている貨物である</w:t>
            </w:r>
          </w:p>
          <w:p w:rsidR="000A2BFF" w:rsidRPr="00F87DA2" w:rsidRDefault="000A2BFF" w:rsidP="00615EF1">
            <w:pPr>
              <w:ind w:left="595" w:hangingChars="300" w:hanging="595"/>
            </w:pPr>
            <w:r w:rsidRPr="00F87DA2">
              <w:rPr>
                <w:rFonts w:hint="eastAsia"/>
              </w:rPr>
              <w:t>（３）</w:t>
            </w:r>
            <w:r w:rsidR="00970A51" w:rsidRPr="00F87DA2">
              <w:rPr>
                <w:rFonts w:hint="eastAsia"/>
              </w:rPr>
              <w:t>「貨物情報切替登録（ＣＨＧ）」業務により海上貨物から航空貨物へ切替</w:t>
            </w:r>
            <w:r w:rsidR="002E0826" w:rsidRPr="00F87DA2">
              <w:rPr>
                <w:rFonts w:hint="eastAsia"/>
              </w:rPr>
              <w:t>え</w:t>
            </w:r>
            <w:r w:rsidR="00970A51" w:rsidRPr="00F87DA2">
              <w:rPr>
                <w:rFonts w:hint="eastAsia"/>
              </w:rPr>
              <w:t>られた貨物でない</w:t>
            </w:r>
          </w:p>
        </w:tc>
        <w:tc>
          <w:tcPr>
            <w:tcW w:w="2268" w:type="dxa"/>
          </w:tcPr>
          <w:p w:rsidR="000A2BFF" w:rsidRPr="00F87DA2" w:rsidRDefault="000A2BFF" w:rsidP="009516ED">
            <w:pPr>
              <w:rPr>
                <w:rFonts w:hAnsi="ＭＳ ゴシック" w:cs="ＭＳ 明朝"/>
                <w:color w:val="000000"/>
                <w:szCs w:val="22"/>
              </w:rPr>
            </w:pPr>
            <w:r w:rsidRPr="00F87DA2">
              <w:rPr>
                <w:rFonts w:hAnsi="ＭＳ ゴシック" w:cs="ＭＳ 明朝" w:hint="eastAsia"/>
                <w:color w:val="000000"/>
                <w:kern w:val="0"/>
                <w:szCs w:val="22"/>
              </w:rPr>
              <w:t>輸出申告を行った利用者</w:t>
            </w:r>
          </w:p>
          <w:p w:rsidR="000A2BFF" w:rsidRPr="00F87DA2" w:rsidRDefault="000A2BFF" w:rsidP="009516ED">
            <w:pPr>
              <w:rPr>
                <w:rFonts w:hAnsi="ＭＳ ゴシック" w:cs="ＭＳ 明朝"/>
                <w:color w:val="000000"/>
                <w:szCs w:val="22"/>
              </w:rPr>
            </w:pPr>
          </w:p>
        </w:tc>
      </w:tr>
      <w:tr w:rsidR="000A2BFF" w:rsidRPr="00F87DA2" w:rsidTr="009516ED">
        <w:trPr>
          <w:trHeight w:val="921"/>
        </w:trPr>
        <w:tc>
          <w:tcPr>
            <w:tcW w:w="2268" w:type="dxa"/>
            <w:vMerge/>
          </w:tcPr>
          <w:p w:rsidR="000A2BFF" w:rsidRPr="00F87DA2" w:rsidRDefault="000A2BFF" w:rsidP="009516ED">
            <w:pPr>
              <w:rPr>
                <w:rFonts w:hAnsi="ＭＳ ゴシック"/>
              </w:rPr>
            </w:pPr>
          </w:p>
        </w:tc>
        <w:tc>
          <w:tcPr>
            <w:tcW w:w="4536" w:type="dxa"/>
            <w:vMerge w:val="restart"/>
          </w:tcPr>
          <w:p w:rsidR="000A2BFF" w:rsidRPr="00F87DA2" w:rsidRDefault="000A2BFF" w:rsidP="006E7BC1">
            <w:pPr>
              <w:ind w:left="504" w:hangingChars="254" w:hanging="504"/>
            </w:pPr>
            <w:r w:rsidRPr="00F87DA2">
              <w:rPr>
                <w:rFonts w:hint="eastAsia"/>
              </w:rPr>
              <w:t>以下の条件をすべて満たすとき、出力する</w:t>
            </w:r>
          </w:p>
          <w:p w:rsidR="000A2BFF" w:rsidRPr="00F87DA2" w:rsidRDefault="000A2BFF" w:rsidP="006E7BC1">
            <w:pPr>
              <w:ind w:left="595" w:hangingChars="300" w:hanging="595"/>
            </w:pPr>
            <w:r w:rsidRPr="00F87DA2">
              <w:rPr>
                <w:rFonts w:hint="eastAsia"/>
              </w:rPr>
              <w:t>（１）輸出許可済貨物である</w:t>
            </w:r>
          </w:p>
          <w:p w:rsidR="000A2BFF" w:rsidRPr="00F87DA2" w:rsidRDefault="000A2BFF" w:rsidP="006E7BC1">
            <w:pPr>
              <w:ind w:left="595" w:hangingChars="300" w:hanging="595"/>
            </w:pPr>
            <w:r w:rsidRPr="00F87DA2">
              <w:rPr>
                <w:rFonts w:hint="eastAsia"/>
              </w:rPr>
              <w:t>（２）要搭載確認の旨が登録されている貨物であ</w:t>
            </w:r>
            <w:r w:rsidRPr="00F87DA2">
              <w:rPr>
                <w:rFonts w:hint="eastAsia"/>
              </w:rPr>
              <w:lastRenderedPageBreak/>
              <w:t>る</w:t>
            </w:r>
          </w:p>
          <w:p w:rsidR="000A2BFF" w:rsidRPr="00F87DA2" w:rsidRDefault="000A2BFF" w:rsidP="00615EF1">
            <w:pPr>
              <w:ind w:left="595" w:hangingChars="300" w:hanging="595"/>
            </w:pPr>
            <w:r w:rsidRPr="00F87DA2">
              <w:rPr>
                <w:rFonts w:hint="eastAsia"/>
              </w:rPr>
              <w:t>（３）</w:t>
            </w:r>
            <w:r w:rsidR="00970A51" w:rsidRPr="00F87DA2">
              <w:rPr>
                <w:rFonts w:hint="eastAsia"/>
              </w:rPr>
              <w:t>ＣＨＧ業務により海上貨物から航空貨物へ切替</w:t>
            </w:r>
            <w:r w:rsidR="002E0826" w:rsidRPr="00F87DA2">
              <w:rPr>
                <w:rFonts w:hint="eastAsia"/>
              </w:rPr>
              <w:t>え</w:t>
            </w:r>
            <w:r w:rsidR="00970A51" w:rsidRPr="00F87DA2">
              <w:rPr>
                <w:rFonts w:hint="eastAsia"/>
              </w:rPr>
              <w:t>られた貨物である</w:t>
            </w:r>
          </w:p>
        </w:tc>
        <w:tc>
          <w:tcPr>
            <w:tcW w:w="2268" w:type="dxa"/>
            <w:tcBorders>
              <w:top w:val="single" w:sz="4" w:space="0" w:color="auto"/>
              <w:bottom w:val="single" w:sz="4" w:space="0" w:color="auto"/>
            </w:tcBorders>
          </w:tcPr>
          <w:p w:rsidR="000A2BFF" w:rsidRPr="00F87DA2" w:rsidRDefault="000A2BFF" w:rsidP="009516ED">
            <w:pPr>
              <w:rPr>
                <w:rFonts w:hAnsi="ＭＳ ゴシック" w:cs="ＭＳ 明朝"/>
                <w:color w:val="000000"/>
                <w:szCs w:val="22"/>
              </w:rPr>
            </w:pPr>
            <w:r w:rsidRPr="00F87DA2">
              <w:rPr>
                <w:rFonts w:hAnsi="ＭＳ ゴシック" w:cs="ＭＳ 明朝" w:hint="eastAsia"/>
                <w:color w:val="000000"/>
                <w:kern w:val="0"/>
                <w:szCs w:val="22"/>
              </w:rPr>
              <w:lastRenderedPageBreak/>
              <w:t>輸出申告を行った利用者</w:t>
            </w:r>
          </w:p>
          <w:p w:rsidR="000A2BFF" w:rsidRPr="00F87DA2" w:rsidRDefault="000A2BFF" w:rsidP="009516ED">
            <w:pPr>
              <w:rPr>
                <w:rFonts w:hAnsi="ＭＳ ゴシック" w:cs="ＭＳ 明朝"/>
                <w:color w:val="000000"/>
                <w:kern w:val="0"/>
                <w:szCs w:val="22"/>
              </w:rPr>
            </w:pPr>
          </w:p>
        </w:tc>
      </w:tr>
      <w:tr w:rsidR="000A2BFF" w:rsidRPr="00F87DA2" w:rsidTr="00970A51">
        <w:trPr>
          <w:trHeight w:hRule="exact" w:val="1354"/>
        </w:trPr>
        <w:tc>
          <w:tcPr>
            <w:tcW w:w="2268" w:type="dxa"/>
            <w:vMerge/>
            <w:tcBorders>
              <w:bottom w:val="single" w:sz="4" w:space="0" w:color="auto"/>
            </w:tcBorders>
          </w:tcPr>
          <w:p w:rsidR="000A2BFF" w:rsidRPr="00F87DA2" w:rsidRDefault="000A2BFF" w:rsidP="009516ED">
            <w:pPr>
              <w:rPr>
                <w:rFonts w:hAnsi="ＭＳ ゴシック"/>
              </w:rPr>
            </w:pPr>
          </w:p>
        </w:tc>
        <w:tc>
          <w:tcPr>
            <w:tcW w:w="4536" w:type="dxa"/>
            <w:vMerge/>
            <w:tcBorders>
              <w:bottom w:val="single" w:sz="4" w:space="0" w:color="auto"/>
            </w:tcBorders>
          </w:tcPr>
          <w:p w:rsidR="000A2BFF" w:rsidRPr="00F87DA2" w:rsidRDefault="000A2BFF" w:rsidP="006E7BC1">
            <w:pPr>
              <w:ind w:left="504" w:hangingChars="254" w:hanging="504"/>
            </w:pPr>
          </w:p>
        </w:tc>
        <w:tc>
          <w:tcPr>
            <w:tcW w:w="2268" w:type="dxa"/>
            <w:tcBorders>
              <w:top w:val="single" w:sz="4" w:space="0" w:color="auto"/>
              <w:bottom w:val="single" w:sz="4" w:space="0" w:color="auto"/>
            </w:tcBorders>
          </w:tcPr>
          <w:p w:rsidR="000A2BFF" w:rsidRPr="00F87DA2" w:rsidRDefault="000A2BFF" w:rsidP="009516ED">
            <w:pPr>
              <w:suppressAutoHyphens/>
              <w:wordWrap w:val="0"/>
              <w:adjustRightInd w:val="0"/>
              <w:jc w:val="left"/>
              <w:textAlignment w:val="baseline"/>
              <w:rPr>
                <w:rFonts w:hAnsi="ＭＳ ゴシック" w:cs="ＭＳ 明朝"/>
                <w:kern w:val="0"/>
                <w:szCs w:val="22"/>
              </w:rPr>
            </w:pPr>
            <w:r w:rsidRPr="00F87DA2">
              <w:rPr>
                <w:rFonts w:hAnsi="ＭＳ ゴシック" w:cs="ＭＳ 明朝" w:hint="eastAsia"/>
                <w:kern w:val="0"/>
                <w:szCs w:val="22"/>
              </w:rPr>
              <w:t>申告先税関</w:t>
            </w:r>
          </w:p>
          <w:p w:rsidR="000A2BFF" w:rsidRPr="00F87DA2" w:rsidRDefault="000A2BFF" w:rsidP="009516ED">
            <w:pPr>
              <w:rPr>
                <w:rFonts w:hAnsi="ＭＳ ゴシック" w:cs="ＭＳ 明朝"/>
                <w:color w:val="000000"/>
                <w:kern w:val="0"/>
                <w:szCs w:val="22"/>
              </w:rPr>
            </w:pPr>
            <w:r w:rsidRPr="00F87DA2">
              <w:rPr>
                <w:rFonts w:hAnsi="ＭＳ ゴシック" w:cs="ＭＳ 明朝" w:hint="eastAsia"/>
                <w:kern w:val="0"/>
                <w:szCs w:val="22"/>
              </w:rPr>
              <w:t>（輸出通関担当部門）</w:t>
            </w:r>
          </w:p>
        </w:tc>
      </w:tr>
      <w:tr w:rsidR="000A2BFF" w:rsidRPr="00F87DA2" w:rsidTr="000B5C3D">
        <w:trPr>
          <w:trHeight w:val="1718"/>
        </w:trPr>
        <w:tc>
          <w:tcPr>
            <w:tcW w:w="2268" w:type="dxa"/>
            <w:vMerge w:val="restart"/>
            <w:tcBorders>
              <w:top w:val="single" w:sz="4" w:space="0" w:color="auto"/>
            </w:tcBorders>
          </w:tcPr>
          <w:p w:rsidR="000A2BFF" w:rsidRPr="00F87DA2" w:rsidRDefault="000A2BFF" w:rsidP="009516ED">
            <w:r w:rsidRPr="00F87DA2">
              <w:rPr>
                <w:rFonts w:hAnsi="ＭＳ ゴシック" w:hint="eastAsia"/>
              </w:rPr>
              <w:t>搭載確認通知情報（積戻し申告）</w:t>
            </w:r>
          </w:p>
        </w:tc>
        <w:tc>
          <w:tcPr>
            <w:tcW w:w="4536" w:type="dxa"/>
            <w:tcBorders>
              <w:top w:val="single" w:sz="4" w:space="0" w:color="auto"/>
            </w:tcBorders>
          </w:tcPr>
          <w:p w:rsidR="000A2BFF" w:rsidRPr="00F87DA2" w:rsidRDefault="000A2BFF" w:rsidP="006E7BC1">
            <w:pPr>
              <w:ind w:left="504" w:hangingChars="254" w:hanging="504"/>
            </w:pPr>
            <w:r w:rsidRPr="00F87DA2">
              <w:rPr>
                <w:rFonts w:hint="eastAsia"/>
              </w:rPr>
              <w:t>以下の条件をすべて満たすとき、出力する</w:t>
            </w:r>
          </w:p>
          <w:p w:rsidR="000A2BFF" w:rsidRPr="00F87DA2" w:rsidRDefault="000A2BFF" w:rsidP="006E7BC1">
            <w:pPr>
              <w:ind w:left="595" w:hangingChars="300" w:hanging="595"/>
            </w:pPr>
            <w:r w:rsidRPr="00F87DA2">
              <w:rPr>
                <w:rFonts w:hint="eastAsia"/>
              </w:rPr>
              <w:t>（１）積戻し許可済貨物である</w:t>
            </w:r>
          </w:p>
          <w:p w:rsidR="000A2BFF" w:rsidRPr="00F87DA2" w:rsidRDefault="000A2BFF" w:rsidP="006E7BC1">
            <w:pPr>
              <w:ind w:left="595" w:hangingChars="300" w:hanging="595"/>
            </w:pPr>
            <w:r w:rsidRPr="00F87DA2">
              <w:rPr>
                <w:rFonts w:hint="eastAsia"/>
              </w:rPr>
              <w:t>（２）要搭載確認の旨が登録されている貨物である</w:t>
            </w:r>
          </w:p>
          <w:p w:rsidR="000A2BFF" w:rsidRPr="00F87DA2" w:rsidRDefault="000A2BFF" w:rsidP="00615EF1">
            <w:pPr>
              <w:ind w:left="595" w:hangingChars="300" w:hanging="595"/>
            </w:pPr>
            <w:r w:rsidRPr="00F87DA2">
              <w:rPr>
                <w:rFonts w:hint="eastAsia"/>
              </w:rPr>
              <w:t>（３）</w:t>
            </w:r>
            <w:r w:rsidR="00970A51" w:rsidRPr="00F87DA2">
              <w:rPr>
                <w:rFonts w:hint="eastAsia"/>
              </w:rPr>
              <w:t>ＣＨＧ業務により海上貨物から航空貨物へ切替</w:t>
            </w:r>
            <w:r w:rsidR="002E0826" w:rsidRPr="00F87DA2">
              <w:rPr>
                <w:rFonts w:hint="eastAsia"/>
              </w:rPr>
              <w:t>え</w:t>
            </w:r>
            <w:r w:rsidR="00970A51" w:rsidRPr="00F87DA2">
              <w:rPr>
                <w:rFonts w:hint="eastAsia"/>
              </w:rPr>
              <w:t>られた貨物でない</w:t>
            </w:r>
          </w:p>
        </w:tc>
        <w:tc>
          <w:tcPr>
            <w:tcW w:w="2268" w:type="dxa"/>
            <w:tcBorders>
              <w:top w:val="single" w:sz="4" w:space="0" w:color="auto"/>
            </w:tcBorders>
          </w:tcPr>
          <w:p w:rsidR="000A2BFF" w:rsidRPr="00F87DA2" w:rsidRDefault="000A2BFF" w:rsidP="009516ED">
            <w:pPr>
              <w:rPr>
                <w:rFonts w:hAnsi="ＭＳ ゴシック" w:cs="ＭＳ 明朝"/>
                <w:color w:val="000000"/>
                <w:szCs w:val="22"/>
              </w:rPr>
            </w:pPr>
            <w:r w:rsidRPr="00F87DA2">
              <w:rPr>
                <w:rFonts w:hAnsi="ＭＳ ゴシック" w:cs="ＭＳ 明朝" w:hint="eastAsia"/>
                <w:color w:val="000000"/>
                <w:kern w:val="0"/>
                <w:szCs w:val="22"/>
              </w:rPr>
              <w:t>積戻し申告を行った利用者</w:t>
            </w:r>
          </w:p>
          <w:p w:rsidR="000A2BFF" w:rsidRPr="00F87DA2" w:rsidRDefault="000A2BFF" w:rsidP="009516ED">
            <w:pPr>
              <w:rPr>
                <w:rFonts w:hAnsi="ＭＳ ゴシック" w:cs="ＭＳ 明朝"/>
                <w:color w:val="000000"/>
                <w:szCs w:val="22"/>
              </w:rPr>
            </w:pPr>
          </w:p>
        </w:tc>
      </w:tr>
      <w:tr w:rsidR="000A2BFF" w:rsidRPr="00F87DA2" w:rsidTr="009516ED">
        <w:trPr>
          <w:trHeight w:hRule="exact" w:val="904"/>
        </w:trPr>
        <w:tc>
          <w:tcPr>
            <w:tcW w:w="2268" w:type="dxa"/>
            <w:vMerge/>
          </w:tcPr>
          <w:p w:rsidR="000A2BFF" w:rsidRPr="00F87DA2" w:rsidRDefault="000A2BFF" w:rsidP="009516ED">
            <w:pPr>
              <w:rPr>
                <w:rFonts w:hAnsi="ＭＳ ゴシック"/>
              </w:rPr>
            </w:pPr>
          </w:p>
        </w:tc>
        <w:tc>
          <w:tcPr>
            <w:tcW w:w="4536" w:type="dxa"/>
            <w:vMerge w:val="restart"/>
          </w:tcPr>
          <w:p w:rsidR="000A2BFF" w:rsidRPr="00F87DA2" w:rsidRDefault="000A2BFF" w:rsidP="006E7BC1">
            <w:pPr>
              <w:ind w:left="504" w:hangingChars="254" w:hanging="504"/>
            </w:pPr>
            <w:r w:rsidRPr="00F87DA2">
              <w:rPr>
                <w:rFonts w:hint="eastAsia"/>
              </w:rPr>
              <w:t>以下の条件をすべて満たすとき、出力する</w:t>
            </w:r>
          </w:p>
          <w:p w:rsidR="000A2BFF" w:rsidRPr="00F87DA2" w:rsidRDefault="000A2BFF" w:rsidP="006E7BC1">
            <w:pPr>
              <w:ind w:left="595" w:hangingChars="300" w:hanging="595"/>
            </w:pPr>
            <w:r w:rsidRPr="00F87DA2">
              <w:rPr>
                <w:rFonts w:hint="eastAsia"/>
              </w:rPr>
              <w:t>（１）積戻し許可済貨物である</w:t>
            </w:r>
          </w:p>
          <w:p w:rsidR="000A2BFF" w:rsidRPr="00F87DA2" w:rsidRDefault="000A2BFF" w:rsidP="006E7BC1">
            <w:pPr>
              <w:ind w:left="595" w:hangingChars="300" w:hanging="595"/>
            </w:pPr>
            <w:r w:rsidRPr="00F87DA2">
              <w:rPr>
                <w:rFonts w:hint="eastAsia"/>
              </w:rPr>
              <w:t>（２）要搭載確認の旨が登録されている貨物である</w:t>
            </w:r>
          </w:p>
          <w:p w:rsidR="000A2BFF" w:rsidRPr="00F87DA2" w:rsidRDefault="000A2BFF" w:rsidP="00615EF1">
            <w:pPr>
              <w:ind w:left="504" w:hangingChars="254" w:hanging="504"/>
            </w:pPr>
            <w:r w:rsidRPr="00F87DA2">
              <w:rPr>
                <w:rFonts w:hint="eastAsia"/>
              </w:rPr>
              <w:t>（３）</w:t>
            </w:r>
            <w:r w:rsidR="00970A51" w:rsidRPr="00F87DA2">
              <w:rPr>
                <w:rFonts w:hint="eastAsia"/>
              </w:rPr>
              <w:t>ＣＨＧ業務により海上貨物から航空貨物へ切替</w:t>
            </w:r>
            <w:r w:rsidR="002E0826" w:rsidRPr="00F87DA2">
              <w:rPr>
                <w:rFonts w:hint="eastAsia"/>
              </w:rPr>
              <w:t>え</w:t>
            </w:r>
            <w:r w:rsidR="00970A51" w:rsidRPr="00F87DA2">
              <w:rPr>
                <w:rFonts w:hint="eastAsia"/>
              </w:rPr>
              <w:t>られた貨物である</w:t>
            </w:r>
          </w:p>
        </w:tc>
        <w:tc>
          <w:tcPr>
            <w:tcW w:w="2268" w:type="dxa"/>
            <w:tcBorders>
              <w:top w:val="single" w:sz="4" w:space="0" w:color="auto"/>
              <w:bottom w:val="single" w:sz="4" w:space="0" w:color="auto"/>
            </w:tcBorders>
          </w:tcPr>
          <w:p w:rsidR="000A2BFF" w:rsidRPr="00F87DA2" w:rsidRDefault="000A2BFF" w:rsidP="009516ED">
            <w:pPr>
              <w:rPr>
                <w:rFonts w:hAnsi="ＭＳ ゴシック" w:cs="ＭＳ 明朝"/>
                <w:color w:val="000000"/>
                <w:szCs w:val="22"/>
              </w:rPr>
            </w:pPr>
            <w:r w:rsidRPr="00F87DA2">
              <w:rPr>
                <w:rFonts w:hAnsi="ＭＳ ゴシック" w:cs="ＭＳ 明朝" w:hint="eastAsia"/>
                <w:color w:val="000000"/>
                <w:kern w:val="0"/>
                <w:szCs w:val="22"/>
              </w:rPr>
              <w:t>積戻し申告を行った利用者</w:t>
            </w:r>
          </w:p>
          <w:p w:rsidR="000A2BFF" w:rsidRPr="00F87DA2" w:rsidRDefault="000A2BFF" w:rsidP="009516ED">
            <w:pPr>
              <w:rPr>
                <w:rFonts w:hAnsi="ＭＳ ゴシック" w:cs="ＭＳ 明朝"/>
                <w:color w:val="000000"/>
                <w:szCs w:val="22"/>
              </w:rPr>
            </w:pPr>
          </w:p>
        </w:tc>
      </w:tr>
      <w:tr w:rsidR="000A2BFF" w:rsidRPr="00F87DA2" w:rsidTr="00970A51">
        <w:trPr>
          <w:trHeight w:hRule="exact" w:val="1213"/>
        </w:trPr>
        <w:tc>
          <w:tcPr>
            <w:tcW w:w="2268" w:type="dxa"/>
            <w:vMerge/>
            <w:tcBorders>
              <w:bottom w:val="single" w:sz="4" w:space="0" w:color="auto"/>
            </w:tcBorders>
          </w:tcPr>
          <w:p w:rsidR="000A2BFF" w:rsidRPr="00F87DA2" w:rsidRDefault="000A2BFF" w:rsidP="009516ED"/>
        </w:tc>
        <w:tc>
          <w:tcPr>
            <w:tcW w:w="4536" w:type="dxa"/>
            <w:vMerge/>
            <w:tcBorders>
              <w:bottom w:val="single" w:sz="4" w:space="0" w:color="auto"/>
            </w:tcBorders>
          </w:tcPr>
          <w:p w:rsidR="000A2BFF" w:rsidRPr="00F87DA2" w:rsidRDefault="000A2BFF" w:rsidP="009516ED"/>
        </w:tc>
        <w:tc>
          <w:tcPr>
            <w:tcW w:w="2268" w:type="dxa"/>
            <w:tcBorders>
              <w:top w:val="single" w:sz="4" w:space="0" w:color="auto"/>
              <w:bottom w:val="single" w:sz="4" w:space="0" w:color="auto"/>
            </w:tcBorders>
          </w:tcPr>
          <w:p w:rsidR="000A2BFF" w:rsidRPr="00F87DA2" w:rsidRDefault="000A2BFF" w:rsidP="009516ED">
            <w:pPr>
              <w:suppressAutoHyphens/>
              <w:wordWrap w:val="0"/>
              <w:adjustRightInd w:val="0"/>
              <w:jc w:val="left"/>
              <w:textAlignment w:val="baseline"/>
              <w:rPr>
                <w:rFonts w:hAnsi="ＭＳ ゴシック" w:cs="ＭＳ 明朝"/>
                <w:kern w:val="0"/>
                <w:szCs w:val="22"/>
              </w:rPr>
            </w:pPr>
            <w:r w:rsidRPr="00F87DA2">
              <w:rPr>
                <w:rFonts w:hAnsi="ＭＳ ゴシック" w:cs="ＭＳ 明朝" w:hint="eastAsia"/>
                <w:kern w:val="0"/>
                <w:szCs w:val="22"/>
              </w:rPr>
              <w:t>申告先税関</w:t>
            </w:r>
          </w:p>
          <w:p w:rsidR="000A2BFF" w:rsidRPr="00F87DA2" w:rsidRDefault="000A2BFF" w:rsidP="009516ED">
            <w:pPr>
              <w:rPr>
                <w:rFonts w:hAnsi="ＭＳ ゴシック" w:cs="ＭＳ 明朝"/>
                <w:color w:val="000000"/>
                <w:szCs w:val="22"/>
              </w:rPr>
            </w:pPr>
            <w:r w:rsidRPr="00F87DA2">
              <w:rPr>
                <w:rFonts w:hAnsi="ＭＳ ゴシック" w:cs="ＭＳ 明朝" w:hint="eastAsia"/>
                <w:kern w:val="0"/>
                <w:szCs w:val="22"/>
              </w:rPr>
              <w:t>（輸出通関担当部門）</w:t>
            </w:r>
          </w:p>
        </w:tc>
      </w:tr>
      <w:tr w:rsidR="000A2BFF" w:rsidRPr="00F87DA2" w:rsidTr="009516ED">
        <w:trPr>
          <w:trHeight w:hRule="exact" w:val="981"/>
        </w:trPr>
        <w:tc>
          <w:tcPr>
            <w:tcW w:w="2268" w:type="dxa"/>
            <w:vMerge w:val="restart"/>
            <w:tcBorders>
              <w:top w:val="single" w:sz="4" w:space="0" w:color="auto"/>
            </w:tcBorders>
          </w:tcPr>
          <w:p w:rsidR="000A2BFF" w:rsidRPr="00F87DA2" w:rsidRDefault="000A2BFF" w:rsidP="009516ED">
            <w:r w:rsidRPr="00F87DA2">
              <w:rPr>
                <w:rFonts w:hAnsi="ＭＳ ゴシック" w:hint="eastAsia"/>
              </w:rPr>
              <w:t>船積船舶・積出港差異情報</w:t>
            </w:r>
          </w:p>
        </w:tc>
        <w:tc>
          <w:tcPr>
            <w:tcW w:w="4536" w:type="dxa"/>
            <w:vMerge w:val="restart"/>
            <w:tcBorders>
              <w:top w:val="single" w:sz="4" w:space="0" w:color="auto"/>
            </w:tcBorders>
          </w:tcPr>
          <w:p w:rsidR="000A2BFF" w:rsidRPr="00F87DA2" w:rsidRDefault="000A2BFF" w:rsidP="006E7BC1">
            <w:pPr>
              <w:ind w:left="504" w:hangingChars="254" w:hanging="504"/>
            </w:pPr>
            <w:r w:rsidRPr="00F87DA2">
              <w:rPr>
                <w:rFonts w:hint="eastAsia"/>
              </w:rPr>
              <w:t>以下の条件をすべて満たすとき、出力する</w:t>
            </w:r>
          </w:p>
          <w:p w:rsidR="000A2BFF" w:rsidRPr="00F87DA2" w:rsidRDefault="000A2BFF" w:rsidP="006E7BC1">
            <w:pPr>
              <w:ind w:left="595" w:hangingChars="300" w:hanging="595"/>
            </w:pPr>
            <w:r w:rsidRPr="00F87DA2">
              <w:rPr>
                <w:rFonts w:hint="eastAsia"/>
              </w:rPr>
              <w:t>（１）輸出許可または積戻し許可済貨物である</w:t>
            </w:r>
          </w:p>
          <w:p w:rsidR="000A2BFF" w:rsidRPr="00F87DA2" w:rsidRDefault="000A2BFF" w:rsidP="006E7BC1">
            <w:pPr>
              <w:ind w:left="595" w:hangingChars="300" w:hanging="595"/>
            </w:pPr>
            <w:r w:rsidRPr="00F87DA2">
              <w:rPr>
                <w:rFonts w:hint="eastAsia"/>
              </w:rPr>
              <w:t>（２）搭載された積込港と</w:t>
            </w:r>
            <w:r w:rsidR="009C3F73" w:rsidRPr="00F87DA2">
              <w:rPr>
                <w:rFonts w:hint="eastAsia"/>
              </w:rPr>
              <w:t>海上</w:t>
            </w:r>
            <w:r w:rsidRPr="00F87DA2">
              <w:rPr>
                <w:rFonts w:hint="eastAsia"/>
              </w:rPr>
              <w:t>許可時の積込港が異なっている</w:t>
            </w:r>
          </w:p>
          <w:p w:rsidR="000A2BFF" w:rsidRPr="00F87DA2" w:rsidRDefault="000A2BFF" w:rsidP="00615EF1">
            <w:pPr>
              <w:ind w:left="595" w:hangingChars="300" w:hanging="595"/>
            </w:pPr>
            <w:r w:rsidRPr="00F87DA2">
              <w:rPr>
                <w:rFonts w:hint="eastAsia"/>
              </w:rPr>
              <w:t>（３）</w:t>
            </w:r>
            <w:r w:rsidR="00970A51" w:rsidRPr="00F87DA2">
              <w:rPr>
                <w:rFonts w:hint="eastAsia"/>
              </w:rPr>
              <w:t>ＣＨＧ業務により海上貨物から航空貨物へ切替</w:t>
            </w:r>
            <w:r w:rsidR="002E0826" w:rsidRPr="00F87DA2">
              <w:rPr>
                <w:rFonts w:hint="eastAsia"/>
              </w:rPr>
              <w:t>え</w:t>
            </w:r>
            <w:r w:rsidR="00970A51" w:rsidRPr="00F87DA2">
              <w:rPr>
                <w:rFonts w:hint="eastAsia"/>
              </w:rPr>
              <w:t>られた貨物である</w:t>
            </w:r>
          </w:p>
        </w:tc>
        <w:tc>
          <w:tcPr>
            <w:tcW w:w="2268" w:type="dxa"/>
            <w:tcBorders>
              <w:top w:val="single" w:sz="4" w:space="0" w:color="auto"/>
              <w:bottom w:val="single" w:sz="4" w:space="0" w:color="auto"/>
            </w:tcBorders>
          </w:tcPr>
          <w:p w:rsidR="000A2BFF" w:rsidRPr="00F87DA2" w:rsidRDefault="000A2BFF" w:rsidP="009516ED">
            <w:pPr>
              <w:rPr>
                <w:rFonts w:hAnsi="ＭＳ ゴシック" w:cs="ＭＳ 明朝"/>
                <w:color w:val="000000"/>
                <w:szCs w:val="22"/>
              </w:rPr>
            </w:pPr>
            <w:r w:rsidRPr="00F87DA2">
              <w:rPr>
                <w:rFonts w:hAnsi="ＭＳ ゴシック" w:cs="ＭＳ 明朝" w:hint="eastAsia"/>
                <w:color w:val="000000"/>
                <w:kern w:val="0"/>
                <w:szCs w:val="22"/>
              </w:rPr>
              <w:t>輸出申告または積戻し申告を行った利用者</w:t>
            </w:r>
          </w:p>
          <w:p w:rsidR="000A2BFF" w:rsidRPr="00F87DA2" w:rsidRDefault="000A2BFF" w:rsidP="009516ED">
            <w:pPr>
              <w:rPr>
                <w:rFonts w:hAnsi="ＭＳ ゴシック" w:cs="ＭＳ 明朝"/>
                <w:color w:val="000000"/>
                <w:szCs w:val="22"/>
              </w:rPr>
            </w:pPr>
          </w:p>
        </w:tc>
      </w:tr>
      <w:tr w:rsidR="000A2BFF" w:rsidRPr="00F87DA2" w:rsidTr="00970A51">
        <w:trPr>
          <w:trHeight w:hRule="exact" w:val="1159"/>
        </w:trPr>
        <w:tc>
          <w:tcPr>
            <w:tcW w:w="2268" w:type="dxa"/>
            <w:vMerge/>
            <w:tcBorders>
              <w:bottom w:val="single" w:sz="4" w:space="0" w:color="auto"/>
            </w:tcBorders>
          </w:tcPr>
          <w:p w:rsidR="000A2BFF" w:rsidRPr="00F87DA2" w:rsidRDefault="000A2BFF" w:rsidP="009516ED"/>
        </w:tc>
        <w:tc>
          <w:tcPr>
            <w:tcW w:w="4536" w:type="dxa"/>
            <w:vMerge/>
            <w:tcBorders>
              <w:bottom w:val="single" w:sz="4" w:space="0" w:color="auto"/>
            </w:tcBorders>
          </w:tcPr>
          <w:p w:rsidR="000A2BFF" w:rsidRPr="00F87DA2" w:rsidRDefault="000A2BFF" w:rsidP="009516ED"/>
        </w:tc>
        <w:tc>
          <w:tcPr>
            <w:tcW w:w="2268" w:type="dxa"/>
            <w:tcBorders>
              <w:top w:val="single" w:sz="4" w:space="0" w:color="auto"/>
              <w:bottom w:val="single" w:sz="4" w:space="0" w:color="auto"/>
            </w:tcBorders>
          </w:tcPr>
          <w:p w:rsidR="000A2BFF" w:rsidRPr="00F87DA2" w:rsidRDefault="000A2BFF" w:rsidP="009516ED">
            <w:pPr>
              <w:suppressAutoHyphens/>
              <w:wordWrap w:val="0"/>
              <w:adjustRightInd w:val="0"/>
              <w:jc w:val="left"/>
              <w:textAlignment w:val="baseline"/>
              <w:rPr>
                <w:rFonts w:hAnsi="ＭＳ ゴシック" w:cs="ＭＳ 明朝"/>
                <w:kern w:val="0"/>
                <w:szCs w:val="22"/>
              </w:rPr>
            </w:pPr>
            <w:r w:rsidRPr="00F87DA2">
              <w:rPr>
                <w:rFonts w:hAnsi="ＭＳ ゴシック" w:cs="ＭＳ 明朝" w:hint="eastAsia"/>
                <w:kern w:val="0"/>
                <w:szCs w:val="22"/>
              </w:rPr>
              <w:t>申告先税関</w:t>
            </w:r>
          </w:p>
          <w:p w:rsidR="000A2BFF" w:rsidRPr="00F87DA2" w:rsidRDefault="000A2BFF" w:rsidP="009516ED">
            <w:pPr>
              <w:rPr>
                <w:rFonts w:hAnsi="ＭＳ ゴシック" w:cs="ＭＳ 明朝"/>
                <w:color w:val="000000"/>
                <w:szCs w:val="22"/>
              </w:rPr>
            </w:pPr>
            <w:r w:rsidRPr="00F87DA2">
              <w:rPr>
                <w:rFonts w:hAnsi="ＭＳ ゴシック" w:cs="ＭＳ 明朝" w:hint="eastAsia"/>
                <w:kern w:val="0"/>
                <w:szCs w:val="22"/>
              </w:rPr>
              <w:t>（輸出通関担当部門）</w:t>
            </w:r>
          </w:p>
        </w:tc>
      </w:tr>
    </w:tbl>
    <w:p w:rsidR="000A2BFF" w:rsidRPr="00F87DA2" w:rsidRDefault="000A2BFF" w:rsidP="00773748">
      <w:pPr>
        <w:rPr>
          <w:rFonts w:hAnsi="ＭＳ ゴシック"/>
        </w:rPr>
      </w:pPr>
    </w:p>
    <w:p w:rsidR="000A2BFF" w:rsidRPr="00F87DA2" w:rsidRDefault="000A2BFF" w:rsidP="00A84020">
      <w:pPr>
        <w:rPr>
          <w:rFonts w:hAnsi="ＭＳ ゴシック"/>
        </w:rPr>
      </w:pPr>
      <w:r w:rsidRPr="00F87DA2">
        <w:rPr>
          <w:rFonts w:hint="eastAsia"/>
        </w:rPr>
        <w:t>７</w:t>
      </w:r>
      <w:r w:rsidRPr="00F87DA2">
        <w:rPr>
          <w:rFonts w:hAnsi="ＭＳ ゴシック" w:hint="eastAsia"/>
        </w:rPr>
        <w:t>．特記事項</w:t>
      </w:r>
    </w:p>
    <w:p w:rsidR="000A2BFF" w:rsidRPr="00F87DA2" w:rsidRDefault="00970A51" w:rsidP="006E7BC1">
      <w:pPr>
        <w:ind w:leftChars="200" w:left="397" w:firstLineChars="100" w:firstLine="198"/>
      </w:pPr>
      <w:r w:rsidRPr="00F87DA2">
        <w:rPr>
          <w:rFonts w:hint="eastAsia"/>
        </w:rPr>
        <w:t>ＣＨＧ業務により海上貨物から航空貨物へ切替</w:t>
      </w:r>
      <w:r w:rsidR="002E0826" w:rsidRPr="00F87DA2">
        <w:rPr>
          <w:rFonts w:hint="eastAsia"/>
        </w:rPr>
        <w:t>え</w:t>
      </w:r>
      <w:r w:rsidRPr="00F87DA2">
        <w:rPr>
          <w:rFonts w:hint="eastAsia"/>
        </w:rPr>
        <w:t>られた貨物に対して要搭載確認の旨が登録されていた場合、本業務による搭載確認を契機に海上における当初申告者及び当初申告先税関宛に船積船舶・積出港差異情報、搭載確認通知情報（輸出申告）または搭載確認通知情報（積戻し申告）を出力する。</w:t>
      </w:r>
    </w:p>
    <w:p w:rsidR="000A2BFF" w:rsidRPr="00F87DA2" w:rsidRDefault="000A2BFF" w:rsidP="006E7BC1">
      <w:pPr>
        <w:ind w:leftChars="200" w:left="397" w:firstLineChars="100" w:firstLine="198"/>
      </w:pPr>
      <w:r w:rsidRPr="00F87DA2">
        <w:rPr>
          <w:rFonts w:hint="eastAsia"/>
        </w:rPr>
        <w:t>なお、貨物情報が以下の場合は、船積船舶・積出港差異情報、搭載確認通知情報（輸出申告）または搭載確認通知情報（積戻し申告）は出力しない。</w:t>
      </w:r>
    </w:p>
    <w:p w:rsidR="000A2BFF" w:rsidRPr="00F87DA2" w:rsidRDefault="000A2BFF" w:rsidP="006E7BC1">
      <w:pPr>
        <w:ind w:leftChars="300" w:left="793" w:hangingChars="100" w:hanging="198"/>
      </w:pPr>
      <w:r w:rsidRPr="00F87DA2">
        <w:rPr>
          <w:rFonts w:hint="eastAsia"/>
        </w:rPr>
        <w:t>①</w:t>
      </w:r>
      <w:r w:rsidR="00970A51" w:rsidRPr="00F87DA2">
        <w:rPr>
          <w:rFonts w:hint="eastAsia"/>
        </w:rPr>
        <w:t>航空貨物に切替</w:t>
      </w:r>
      <w:r w:rsidR="002E0826" w:rsidRPr="00F87DA2">
        <w:rPr>
          <w:rFonts w:hint="eastAsia"/>
        </w:rPr>
        <w:t>え</w:t>
      </w:r>
      <w:r w:rsidR="00970A51" w:rsidRPr="00F87DA2">
        <w:rPr>
          <w:rFonts w:hint="eastAsia"/>
        </w:rPr>
        <w:t>られた後に</w:t>
      </w:r>
      <w:r w:rsidRPr="00F87DA2">
        <w:rPr>
          <w:rFonts w:hint="eastAsia"/>
        </w:rPr>
        <w:t>「輸出貨物取扱登録（仕分け）（ＡＨＳ）」業務または「輸出貨物取扱登録（仕合せ）（ＡＨＴ）」業務が行われた</w:t>
      </w:r>
    </w:p>
    <w:p w:rsidR="000A2BFF" w:rsidRPr="00F87DA2" w:rsidRDefault="000A2BFF" w:rsidP="00970A51">
      <w:pPr>
        <w:ind w:leftChars="299" w:left="791" w:hangingChars="100" w:hanging="198"/>
      </w:pPr>
      <w:r w:rsidRPr="00F87DA2">
        <w:rPr>
          <w:rFonts w:hint="eastAsia"/>
        </w:rPr>
        <w:t>②</w:t>
      </w:r>
      <w:r w:rsidR="00970A51" w:rsidRPr="00F87DA2">
        <w:rPr>
          <w:rFonts w:hint="eastAsia"/>
        </w:rPr>
        <w:t>航空貨物に切替</w:t>
      </w:r>
      <w:r w:rsidR="002E0826" w:rsidRPr="00F87DA2">
        <w:rPr>
          <w:rFonts w:hint="eastAsia"/>
        </w:rPr>
        <w:t>え</w:t>
      </w:r>
      <w:r w:rsidR="00970A51" w:rsidRPr="00F87DA2">
        <w:rPr>
          <w:rFonts w:hint="eastAsia"/>
        </w:rPr>
        <w:t>られた後に追加搬入が行われた</w:t>
      </w:r>
    </w:p>
    <w:p w:rsidR="000A2BFF" w:rsidRPr="008E525E" w:rsidRDefault="000A2BFF" w:rsidP="006E7BC1">
      <w:pPr>
        <w:ind w:leftChars="300" w:left="793" w:hangingChars="100" w:hanging="198"/>
        <w:rPr>
          <w:rFonts w:hAnsi="ＭＳ ゴシック"/>
          <w:szCs w:val="22"/>
        </w:rPr>
      </w:pPr>
      <w:r w:rsidRPr="00F87DA2">
        <w:rPr>
          <w:rFonts w:hint="eastAsia"/>
        </w:rPr>
        <w:t>③輸出許可または積戻し許可となった後に一定期間経過し、搭載確認された貨物に係る輸出申告ＤＢがシステムから削除された</w:t>
      </w:r>
    </w:p>
    <w:p w:rsidR="000A2BFF" w:rsidRPr="008E525E" w:rsidRDefault="000A2BFF" w:rsidP="0036316C">
      <w:pPr>
        <w:ind w:leftChars="300" w:left="595"/>
      </w:pPr>
    </w:p>
    <w:sectPr w:rsidR="000A2BFF" w:rsidRPr="008E525E" w:rsidSect="00905A08">
      <w:footerReference w:type="even" r:id="rId8"/>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A1E" w:rsidRDefault="000C3A1E">
      <w:r>
        <w:separator/>
      </w:r>
    </w:p>
  </w:endnote>
  <w:endnote w:type="continuationSeparator" w:id="0">
    <w:p w:rsidR="000C3A1E" w:rsidRDefault="000C3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BFF" w:rsidRDefault="000A2BFF" w:rsidP="00D23CBF">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A2BFF" w:rsidRDefault="000A2BF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BFF" w:rsidRDefault="000A2BFF" w:rsidP="00D20EA2">
    <w:pPr>
      <w:pStyle w:val="a5"/>
      <w:jc w:val="center"/>
      <w:rPr>
        <w:rStyle w:val="a9"/>
      </w:rPr>
    </w:pPr>
    <w:r w:rsidRPr="004C58A9">
      <w:rPr>
        <w:rStyle w:val="a9"/>
      </w:rPr>
      <w:t>253</w:t>
    </w:r>
    <w:r>
      <w:rPr>
        <w:rStyle w:val="a9"/>
      </w:rPr>
      <w:t>5-01</w:t>
    </w:r>
    <w:r w:rsidRPr="004C58A9">
      <w:rPr>
        <w:rStyle w:val="a9"/>
      </w:rPr>
      <w:t>-</w:t>
    </w:r>
    <w:r>
      <w:rPr>
        <w:rStyle w:val="a9"/>
      </w:rPr>
      <w:fldChar w:fldCharType="begin"/>
    </w:r>
    <w:r>
      <w:rPr>
        <w:rStyle w:val="a9"/>
      </w:rPr>
      <w:instrText xml:space="preserve">PAGE  </w:instrText>
    </w:r>
    <w:r>
      <w:rPr>
        <w:rStyle w:val="a9"/>
      </w:rPr>
      <w:fldChar w:fldCharType="separate"/>
    </w:r>
    <w:r w:rsidR="00F87DA2">
      <w:rPr>
        <w:rStyle w:val="a9"/>
        <w:noProof/>
      </w:rPr>
      <w:t>1</w:t>
    </w:r>
    <w:r>
      <w:rPr>
        <w:rStyle w:val="a9"/>
      </w:rPr>
      <w:fldChar w:fldCharType="end"/>
    </w:r>
  </w:p>
  <w:p w:rsidR="000A2BFF" w:rsidRPr="00D20EA2" w:rsidRDefault="00966B2C" w:rsidP="006E7BC1">
    <w:pPr>
      <w:pStyle w:val="a5"/>
      <w:ind w:right="110"/>
      <w:jc w:val="right"/>
    </w:pPr>
    <w:r>
      <w:rPr>
        <w:rFonts w:cs="ＭＳ ゴシック" w:hint="eastAsia"/>
        <w:szCs w:val="22"/>
        <w:lang w:val="ja-JP"/>
      </w:rPr>
      <w:t>＜2021.01修正＞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A1E" w:rsidRDefault="000C3A1E">
      <w:r>
        <w:separator/>
      </w:r>
    </w:p>
  </w:footnote>
  <w:footnote w:type="continuationSeparator" w:id="0">
    <w:p w:rsidR="000C3A1E" w:rsidRDefault="000C3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463AC"/>
    <w:multiLevelType w:val="hybridMultilevel"/>
    <w:tmpl w:val="3D0C75B0"/>
    <w:lvl w:ilvl="0" w:tplc="ED928116">
      <w:start w:val="1"/>
      <w:numFmt w:val="decimalFullWidth"/>
      <w:lvlText w:val="%1．"/>
      <w:lvlJc w:val="left"/>
      <w:pPr>
        <w:tabs>
          <w:tab w:val="num" w:pos="420"/>
        </w:tabs>
        <w:ind w:left="420" w:hanging="420"/>
      </w:pPr>
      <w:rPr>
        <w:rFonts w:cs="Times New Roman" w:hint="eastAsia"/>
      </w:rPr>
    </w:lvl>
    <w:lvl w:ilvl="1" w:tplc="6988189C">
      <w:start w:val="1"/>
      <w:numFmt w:val="decimalFullWidth"/>
      <w:lvlText w:val="（%2）"/>
      <w:lvlJc w:val="left"/>
      <w:pPr>
        <w:tabs>
          <w:tab w:val="num" w:pos="1140"/>
        </w:tabs>
        <w:ind w:left="1140" w:hanging="7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2" w15:restartNumberingAfterBreak="0">
    <w:nsid w:val="26C03DEA"/>
    <w:multiLevelType w:val="hybridMultilevel"/>
    <w:tmpl w:val="334E9526"/>
    <w:lvl w:ilvl="0" w:tplc="04E2B2C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331437C4"/>
    <w:multiLevelType w:val="singleLevel"/>
    <w:tmpl w:val="5568F2EA"/>
    <w:lvl w:ilvl="0">
      <w:start w:val="1"/>
      <w:numFmt w:val="decimalEnclosedCircle"/>
      <w:lvlText w:val="%1"/>
      <w:lvlJc w:val="left"/>
      <w:pPr>
        <w:tabs>
          <w:tab w:val="num" w:pos="1608"/>
        </w:tabs>
        <w:ind w:left="1608" w:hanging="204"/>
      </w:pPr>
      <w:rPr>
        <w:rFonts w:cs="Times New Roman" w:hint="eastAsia"/>
      </w:rPr>
    </w:lvl>
  </w:abstractNum>
  <w:abstractNum w:abstractNumId="4" w15:restartNumberingAfterBreak="0">
    <w:nsid w:val="34E61807"/>
    <w:multiLevelType w:val="hybridMultilevel"/>
    <w:tmpl w:val="66BA822E"/>
    <w:lvl w:ilvl="0" w:tplc="5C5E0C2C">
      <w:start w:val="1"/>
      <w:numFmt w:val="decimalEnclosedCircle"/>
      <w:lvlText w:val="%1"/>
      <w:lvlJc w:val="left"/>
      <w:pPr>
        <w:tabs>
          <w:tab w:val="num" w:pos="1952"/>
        </w:tabs>
        <w:ind w:left="1952" w:hanging="360"/>
      </w:pPr>
      <w:rPr>
        <w:rFonts w:cs="Times New Roman" w:hint="eastAsia"/>
      </w:rPr>
    </w:lvl>
    <w:lvl w:ilvl="1" w:tplc="04090017" w:tentative="1">
      <w:start w:val="1"/>
      <w:numFmt w:val="aiueoFullWidth"/>
      <w:lvlText w:val="(%2)"/>
      <w:lvlJc w:val="left"/>
      <w:pPr>
        <w:tabs>
          <w:tab w:val="num" w:pos="2432"/>
        </w:tabs>
        <w:ind w:left="2432" w:hanging="420"/>
      </w:pPr>
      <w:rPr>
        <w:rFonts w:cs="Times New Roman"/>
      </w:rPr>
    </w:lvl>
    <w:lvl w:ilvl="2" w:tplc="04090011" w:tentative="1">
      <w:start w:val="1"/>
      <w:numFmt w:val="decimalEnclosedCircle"/>
      <w:lvlText w:val="%3"/>
      <w:lvlJc w:val="left"/>
      <w:pPr>
        <w:tabs>
          <w:tab w:val="num" w:pos="2852"/>
        </w:tabs>
        <w:ind w:left="2852" w:hanging="420"/>
      </w:pPr>
      <w:rPr>
        <w:rFonts w:cs="Times New Roman"/>
      </w:rPr>
    </w:lvl>
    <w:lvl w:ilvl="3" w:tplc="0409000F" w:tentative="1">
      <w:start w:val="1"/>
      <w:numFmt w:val="decimal"/>
      <w:lvlText w:val="%4."/>
      <w:lvlJc w:val="left"/>
      <w:pPr>
        <w:tabs>
          <w:tab w:val="num" w:pos="3272"/>
        </w:tabs>
        <w:ind w:left="3272" w:hanging="420"/>
      </w:pPr>
      <w:rPr>
        <w:rFonts w:cs="Times New Roman"/>
      </w:rPr>
    </w:lvl>
    <w:lvl w:ilvl="4" w:tplc="04090017" w:tentative="1">
      <w:start w:val="1"/>
      <w:numFmt w:val="aiueoFullWidth"/>
      <w:lvlText w:val="(%5)"/>
      <w:lvlJc w:val="left"/>
      <w:pPr>
        <w:tabs>
          <w:tab w:val="num" w:pos="3692"/>
        </w:tabs>
        <w:ind w:left="3692" w:hanging="420"/>
      </w:pPr>
      <w:rPr>
        <w:rFonts w:cs="Times New Roman"/>
      </w:rPr>
    </w:lvl>
    <w:lvl w:ilvl="5" w:tplc="04090011" w:tentative="1">
      <w:start w:val="1"/>
      <w:numFmt w:val="decimalEnclosedCircle"/>
      <w:lvlText w:val="%6"/>
      <w:lvlJc w:val="left"/>
      <w:pPr>
        <w:tabs>
          <w:tab w:val="num" w:pos="4112"/>
        </w:tabs>
        <w:ind w:left="4112" w:hanging="420"/>
      </w:pPr>
      <w:rPr>
        <w:rFonts w:cs="Times New Roman"/>
      </w:rPr>
    </w:lvl>
    <w:lvl w:ilvl="6" w:tplc="0409000F" w:tentative="1">
      <w:start w:val="1"/>
      <w:numFmt w:val="decimal"/>
      <w:lvlText w:val="%7."/>
      <w:lvlJc w:val="left"/>
      <w:pPr>
        <w:tabs>
          <w:tab w:val="num" w:pos="4532"/>
        </w:tabs>
        <w:ind w:left="4532" w:hanging="420"/>
      </w:pPr>
      <w:rPr>
        <w:rFonts w:cs="Times New Roman"/>
      </w:rPr>
    </w:lvl>
    <w:lvl w:ilvl="7" w:tplc="04090017" w:tentative="1">
      <w:start w:val="1"/>
      <w:numFmt w:val="aiueoFullWidth"/>
      <w:lvlText w:val="(%8)"/>
      <w:lvlJc w:val="left"/>
      <w:pPr>
        <w:tabs>
          <w:tab w:val="num" w:pos="4952"/>
        </w:tabs>
        <w:ind w:left="4952" w:hanging="420"/>
      </w:pPr>
      <w:rPr>
        <w:rFonts w:cs="Times New Roman"/>
      </w:rPr>
    </w:lvl>
    <w:lvl w:ilvl="8" w:tplc="04090011" w:tentative="1">
      <w:start w:val="1"/>
      <w:numFmt w:val="decimalEnclosedCircle"/>
      <w:lvlText w:val="%9"/>
      <w:lvlJc w:val="left"/>
      <w:pPr>
        <w:tabs>
          <w:tab w:val="num" w:pos="5372"/>
        </w:tabs>
        <w:ind w:left="5372" w:hanging="420"/>
      </w:pPr>
      <w:rPr>
        <w:rFonts w:cs="Times New Roman"/>
      </w:rPr>
    </w:lvl>
  </w:abstractNum>
  <w:abstractNum w:abstractNumId="5" w15:restartNumberingAfterBreak="0">
    <w:nsid w:val="52555310"/>
    <w:multiLevelType w:val="hybridMultilevel"/>
    <w:tmpl w:val="54BE5AB4"/>
    <w:lvl w:ilvl="0" w:tplc="75FEEDF4">
      <w:start w:val="1"/>
      <w:numFmt w:val="decimalEnclosedCircle"/>
      <w:lvlText w:val="%1"/>
      <w:lvlJc w:val="left"/>
      <w:pPr>
        <w:tabs>
          <w:tab w:val="num" w:pos="1957"/>
        </w:tabs>
        <w:ind w:left="1957" w:hanging="360"/>
      </w:pPr>
      <w:rPr>
        <w:rFonts w:cs="Times New Roman" w:hint="eastAsia"/>
      </w:rPr>
    </w:lvl>
    <w:lvl w:ilvl="1" w:tplc="04090017" w:tentative="1">
      <w:start w:val="1"/>
      <w:numFmt w:val="aiueoFullWidth"/>
      <w:lvlText w:val="(%2)"/>
      <w:lvlJc w:val="left"/>
      <w:pPr>
        <w:tabs>
          <w:tab w:val="num" w:pos="2437"/>
        </w:tabs>
        <w:ind w:left="2437" w:hanging="420"/>
      </w:pPr>
      <w:rPr>
        <w:rFonts w:cs="Times New Roman"/>
      </w:rPr>
    </w:lvl>
    <w:lvl w:ilvl="2" w:tplc="04090011" w:tentative="1">
      <w:start w:val="1"/>
      <w:numFmt w:val="decimalEnclosedCircle"/>
      <w:lvlText w:val="%3"/>
      <w:lvlJc w:val="left"/>
      <w:pPr>
        <w:tabs>
          <w:tab w:val="num" w:pos="2857"/>
        </w:tabs>
        <w:ind w:left="2857" w:hanging="420"/>
      </w:pPr>
      <w:rPr>
        <w:rFonts w:cs="Times New Roman"/>
      </w:rPr>
    </w:lvl>
    <w:lvl w:ilvl="3" w:tplc="0409000F" w:tentative="1">
      <w:start w:val="1"/>
      <w:numFmt w:val="decimal"/>
      <w:lvlText w:val="%4."/>
      <w:lvlJc w:val="left"/>
      <w:pPr>
        <w:tabs>
          <w:tab w:val="num" w:pos="3277"/>
        </w:tabs>
        <w:ind w:left="3277" w:hanging="420"/>
      </w:pPr>
      <w:rPr>
        <w:rFonts w:cs="Times New Roman"/>
      </w:rPr>
    </w:lvl>
    <w:lvl w:ilvl="4" w:tplc="04090017" w:tentative="1">
      <w:start w:val="1"/>
      <w:numFmt w:val="aiueoFullWidth"/>
      <w:lvlText w:val="(%5)"/>
      <w:lvlJc w:val="left"/>
      <w:pPr>
        <w:tabs>
          <w:tab w:val="num" w:pos="3697"/>
        </w:tabs>
        <w:ind w:left="3697" w:hanging="420"/>
      </w:pPr>
      <w:rPr>
        <w:rFonts w:cs="Times New Roman"/>
      </w:rPr>
    </w:lvl>
    <w:lvl w:ilvl="5" w:tplc="04090011" w:tentative="1">
      <w:start w:val="1"/>
      <w:numFmt w:val="decimalEnclosedCircle"/>
      <w:lvlText w:val="%6"/>
      <w:lvlJc w:val="left"/>
      <w:pPr>
        <w:tabs>
          <w:tab w:val="num" w:pos="4117"/>
        </w:tabs>
        <w:ind w:left="4117" w:hanging="420"/>
      </w:pPr>
      <w:rPr>
        <w:rFonts w:cs="Times New Roman"/>
      </w:rPr>
    </w:lvl>
    <w:lvl w:ilvl="6" w:tplc="0409000F" w:tentative="1">
      <w:start w:val="1"/>
      <w:numFmt w:val="decimal"/>
      <w:lvlText w:val="%7."/>
      <w:lvlJc w:val="left"/>
      <w:pPr>
        <w:tabs>
          <w:tab w:val="num" w:pos="4537"/>
        </w:tabs>
        <w:ind w:left="4537" w:hanging="420"/>
      </w:pPr>
      <w:rPr>
        <w:rFonts w:cs="Times New Roman"/>
      </w:rPr>
    </w:lvl>
    <w:lvl w:ilvl="7" w:tplc="04090017" w:tentative="1">
      <w:start w:val="1"/>
      <w:numFmt w:val="aiueoFullWidth"/>
      <w:lvlText w:val="(%8)"/>
      <w:lvlJc w:val="left"/>
      <w:pPr>
        <w:tabs>
          <w:tab w:val="num" w:pos="4957"/>
        </w:tabs>
        <w:ind w:left="4957" w:hanging="420"/>
      </w:pPr>
      <w:rPr>
        <w:rFonts w:cs="Times New Roman"/>
      </w:rPr>
    </w:lvl>
    <w:lvl w:ilvl="8" w:tplc="04090011" w:tentative="1">
      <w:start w:val="1"/>
      <w:numFmt w:val="decimalEnclosedCircle"/>
      <w:lvlText w:val="%9"/>
      <w:lvlJc w:val="left"/>
      <w:pPr>
        <w:tabs>
          <w:tab w:val="num" w:pos="5377"/>
        </w:tabs>
        <w:ind w:left="5377" w:hanging="420"/>
      </w:pPr>
      <w:rPr>
        <w:rFonts w:cs="Times New Roman"/>
      </w:rPr>
    </w:lvl>
  </w:abstractNum>
  <w:abstractNum w:abstractNumId="6" w15:restartNumberingAfterBreak="0">
    <w:nsid w:val="531C1292"/>
    <w:multiLevelType w:val="hybridMultilevel"/>
    <w:tmpl w:val="6FCE9E5A"/>
    <w:lvl w:ilvl="0" w:tplc="A93845F6">
      <w:start w:val="1"/>
      <w:numFmt w:val="decimalEnclosedCircle"/>
      <w:lvlText w:val="%1"/>
      <w:lvlJc w:val="left"/>
      <w:pPr>
        <w:tabs>
          <w:tab w:val="num" w:pos="1758"/>
        </w:tabs>
        <w:ind w:left="1758" w:hanging="360"/>
      </w:pPr>
      <w:rPr>
        <w:rFonts w:cs="Times New Roman" w:hint="eastAsia"/>
      </w:rPr>
    </w:lvl>
    <w:lvl w:ilvl="1" w:tplc="04090017" w:tentative="1">
      <w:start w:val="1"/>
      <w:numFmt w:val="aiueoFullWidth"/>
      <w:lvlText w:val="(%2)"/>
      <w:lvlJc w:val="left"/>
      <w:pPr>
        <w:tabs>
          <w:tab w:val="num" w:pos="2238"/>
        </w:tabs>
        <w:ind w:left="2238" w:hanging="420"/>
      </w:pPr>
      <w:rPr>
        <w:rFonts w:cs="Times New Roman"/>
      </w:rPr>
    </w:lvl>
    <w:lvl w:ilvl="2" w:tplc="04090011" w:tentative="1">
      <w:start w:val="1"/>
      <w:numFmt w:val="decimalEnclosedCircle"/>
      <w:lvlText w:val="%3"/>
      <w:lvlJc w:val="left"/>
      <w:pPr>
        <w:tabs>
          <w:tab w:val="num" w:pos="2658"/>
        </w:tabs>
        <w:ind w:left="2658" w:hanging="420"/>
      </w:pPr>
      <w:rPr>
        <w:rFonts w:cs="Times New Roman"/>
      </w:rPr>
    </w:lvl>
    <w:lvl w:ilvl="3" w:tplc="0409000F" w:tentative="1">
      <w:start w:val="1"/>
      <w:numFmt w:val="decimal"/>
      <w:lvlText w:val="%4."/>
      <w:lvlJc w:val="left"/>
      <w:pPr>
        <w:tabs>
          <w:tab w:val="num" w:pos="3078"/>
        </w:tabs>
        <w:ind w:left="3078" w:hanging="420"/>
      </w:pPr>
      <w:rPr>
        <w:rFonts w:cs="Times New Roman"/>
      </w:rPr>
    </w:lvl>
    <w:lvl w:ilvl="4" w:tplc="04090017" w:tentative="1">
      <w:start w:val="1"/>
      <w:numFmt w:val="aiueoFullWidth"/>
      <w:lvlText w:val="(%5)"/>
      <w:lvlJc w:val="left"/>
      <w:pPr>
        <w:tabs>
          <w:tab w:val="num" w:pos="3498"/>
        </w:tabs>
        <w:ind w:left="3498" w:hanging="420"/>
      </w:pPr>
      <w:rPr>
        <w:rFonts w:cs="Times New Roman"/>
      </w:rPr>
    </w:lvl>
    <w:lvl w:ilvl="5" w:tplc="04090011" w:tentative="1">
      <w:start w:val="1"/>
      <w:numFmt w:val="decimalEnclosedCircle"/>
      <w:lvlText w:val="%6"/>
      <w:lvlJc w:val="left"/>
      <w:pPr>
        <w:tabs>
          <w:tab w:val="num" w:pos="3918"/>
        </w:tabs>
        <w:ind w:left="3918" w:hanging="420"/>
      </w:pPr>
      <w:rPr>
        <w:rFonts w:cs="Times New Roman"/>
      </w:rPr>
    </w:lvl>
    <w:lvl w:ilvl="6" w:tplc="0409000F" w:tentative="1">
      <w:start w:val="1"/>
      <w:numFmt w:val="decimal"/>
      <w:lvlText w:val="%7."/>
      <w:lvlJc w:val="left"/>
      <w:pPr>
        <w:tabs>
          <w:tab w:val="num" w:pos="4338"/>
        </w:tabs>
        <w:ind w:left="4338" w:hanging="420"/>
      </w:pPr>
      <w:rPr>
        <w:rFonts w:cs="Times New Roman"/>
      </w:rPr>
    </w:lvl>
    <w:lvl w:ilvl="7" w:tplc="04090017" w:tentative="1">
      <w:start w:val="1"/>
      <w:numFmt w:val="aiueoFullWidth"/>
      <w:lvlText w:val="(%8)"/>
      <w:lvlJc w:val="left"/>
      <w:pPr>
        <w:tabs>
          <w:tab w:val="num" w:pos="4758"/>
        </w:tabs>
        <w:ind w:left="4758" w:hanging="420"/>
      </w:pPr>
      <w:rPr>
        <w:rFonts w:cs="Times New Roman"/>
      </w:rPr>
    </w:lvl>
    <w:lvl w:ilvl="8" w:tplc="04090011" w:tentative="1">
      <w:start w:val="1"/>
      <w:numFmt w:val="decimalEnclosedCircle"/>
      <w:lvlText w:val="%9"/>
      <w:lvlJc w:val="left"/>
      <w:pPr>
        <w:tabs>
          <w:tab w:val="num" w:pos="5178"/>
        </w:tabs>
        <w:ind w:left="5178" w:hanging="420"/>
      </w:pPr>
      <w:rPr>
        <w:rFonts w:cs="Times New Roman"/>
      </w:rPr>
    </w:lvl>
  </w:abstractNum>
  <w:abstractNum w:abstractNumId="7" w15:restartNumberingAfterBreak="0">
    <w:nsid w:val="60393840"/>
    <w:multiLevelType w:val="singleLevel"/>
    <w:tmpl w:val="581ECA0A"/>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795B626D"/>
    <w:multiLevelType w:val="hybridMultilevel"/>
    <w:tmpl w:val="5BCC32A4"/>
    <w:lvl w:ilvl="0" w:tplc="1638BBB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3"/>
  </w:num>
  <w:num w:numId="3">
    <w:abstractNumId w:val="7"/>
  </w:num>
  <w:num w:numId="4">
    <w:abstractNumId w:val="8"/>
  </w:num>
  <w:num w:numId="5">
    <w:abstractNumId w:val="2"/>
  </w:num>
  <w:num w:numId="6">
    <w:abstractNumId w:val="5"/>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42C8"/>
    <w:rsid w:val="000018B5"/>
    <w:rsid w:val="0000653E"/>
    <w:rsid w:val="000067C6"/>
    <w:rsid w:val="00067428"/>
    <w:rsid w:val="000835ED"/>
    <w:rsid w:val="000A2BFF"/>
    <w:rsid w:val="000B5C3D"/>
    <w:rsid w:val="000C3A1E"/>
    <w:rsid w:val="00101912"/>
    <w:rsid w:val="0012453F"/>
    <w:rsid w:val="001314AD"/>
    <w:rsid w:val="00144758"/>
    <w:rsid w:val="00147702"/>
    <w:rsid w:val="001561E3"/>
    <w:rsid w:val="001671DC"/>
    <w:rsid w:val="00171798"/>
    <w:rsid w:val="00173B79"/>
    <w:rsid w:val="00187C34"/>
    <w:rsid w:val="001B316A"/>
    <w:rsid w:val="001D4083"/>
    <w:rsid w:val="001E4FD7"/>
    <w:rsid w:val="001F5BC2"/>
    <w:rsid w:val="002406C8"/>
    <w:rsid w:val="00244C96"/>
    <w:rsid w:val="00257D5D"/>
    <w:rsid w:val="00277B60"/>
    <w:rsid w:val="002871E6"/>
    <w:rsid w:val="002A4F1D"/>
    <w:rsid w:val="002A4F72"/>
    <w:rsid w:val="002C02CF"/>
    <w:rsid w:val="002E0826"/>
    <w:rsid w:val="00304E26"/>
    <w:rsid w:val="003070B3"/>
    <w:rsid w:val="0036316C"/>
    <w:rsid w:val="00371C55"/>
    <w:rsid w:val="003A2ADB"/>
    <w:rsid w:val="003D2160"/>
    <w:rsid w:val="003D5B3E"/>
    <w:rsid w:val="003D60C9"/>
    <w:rsid w:val="003E67AE"/>
    <w:rsid w:val="00401A49"/>
    <w:rsid w:val="004176E8"/>
    <w:rsid w:val="00442F30"/>
    <w:rsid w:val="004865C7"/>
    <w:rsid w:val="004B08F7"/>
    <w:rsid w:val="004B47B1"/>
    <w:rsid w:val="004C58A9"/>
    <w:rsid w:val="004C5EB1"/>
    <w:rsid w:val="004C7127"/>
    <w:rsid w:val="00514C2E"/>
    <w:rsid w:val="005454F1"/>
    <w:rsid w:val="00553589"/>
    <w:rsid w:val="005626A3"/>
    <w:rsid w:val="005762BF"/>
    <w:rsid w:val="00577DE1"/>
    <w:rsid w:val="005A19D1"/>
    <w:rsid w:val="005B7562"/>
    <w:rsid w:val="005C762C"/>
    <w:rsid w:val="005F3B46"/>
    <w:rsid w:val="0060720F"/>
    <w:rsid w:val="00610CF2"/>
    <w:rsid w:val="00615EF1"/>
    <w:rsid w:val="0064508A"/>
    <w:rsid w:val="006509ED"/>
    <w:rsid w:val="00653458"/>
    <w:rsid w:val="006668B8"/>
    <w:rsid w:val="006A5702"/>
    <w:rsid w:val="006C56C4"/>
    <w:rsid w:val="006E2BA0"/>
    <w:rsid w:val="006E7BC1"/>
    <w:rsid w:val="00706614"/>
    <w:rsid w:val="00715869"/>
    <w:rsid w:val="00733DB1"/>
    <w:rsid w:val="00751404"/>
    <w:rsid w:val="007525D3"/>
    <w:rsid w:val="007660EB"/>
    <w:rsid w:val="00773748"/>
    <w:rsid w:val="00775F88"/>
    <w:rsid w:val="00776122"/>
    <w:rsid w:val="0078778A"/>
    <w:rsid w:val="0079191E"/>
    <w:rsid w:val="007939A6"/>
    <w:rsid w:val="007A2A60"/>
    <w:rsid w:val="007B76C9"/>
    <w:rsid w:val="007C5CA7"/>
    <w:rsid w:val="007C71C8"/>
    <w:rsid w:val="007D3406"/>
    <w:rsid w:val="007D5339"/>
    <w:rsid w:val="007E4DBF"/>
    <w:rsid w:val="00805001"/>
    <w:rsid w:val="00814AC9"/>
    <w:rsid w:val="00831EDA"/>
    <w:rsid w:val="00861483"/>
    <w:rsid w:val="00862830"/>
    <w:rsid w:val="00892072"/>
    <w:rsid w:val="008A348E"/>
    <w:rsid w:val="008D09AB"/>
    <w:rsid w:val="008E18C1"/>
    <w:rsid w:val="008E3504"/>
    <w:rsid w:val="008E525E"/>
    <w:rsid w:val="00905A08"/>
    <w:rsid w:val="00907540"/>
    <w:rsid w:val="009516ED"/>
    <w:rsid w:val="00963783"/>
    <w:rsid w:val="00966B2C"/>
    <w:rsid w:val="00970A51"/>
    <w:rsid w:val="0097791F"/>
    <w:rsid w:val="009B1487"/>
    <w:rsid w:val="009C3F73"/>
    <w:rsid w:val="009D3040"/>
    <w:rsid w:val="009D3D3D"/>
    <w:rsid w:val="009E33E1"/>
    <w:rsid w:val="009E39DE"/>
    <w:rsid w:val="009E3B64"/>
    <w:rsid w:val="009F1B9C"/>
    <w:rsid w:val="00A128B7"/>
    <w:rsid w:val="00A220B9"/>
    <w:rsid w:val="00A249E3"/>
    <w:rsid w:val="00A46581"/>
    <w:rsid w:val="00A52906"/>
    <w:rsid w:val="00A724D3"/>
    <w:rsid w:val="00A81C27"/>
    <w:rsid w:val="00A84020"/>
    <w:rsid w:val="00AF67EC"/>
    <w:rsid w:val="00B342C8"/>
    <w:rsid w:val="00B41D9B"/>
    <w:rsid w:val="00B47D66"/>
    <w:rsid w:val="00B97C4B"/>
    <w:rsid w:val="00BD1286"/>
    <w:rsid w:val="00BD7FFB"/>
    <w:rsid w:val="00BE3DF6"/>
    <w:rsid w:val="00C00E9C"/>
    <w:rsid w:val="00C15E0F"/>
    <w:rsid w:val="00C16A08"/>
    <w:rsid w:val="00C518A0"/>
    <w:rsid w:val="00C51D77"/>
    <w:rsid w:val="00C70592"/>
    <w:rsid w:val="00C77D5F"/>
    <w:rsid w:val="00C85675"/>
    <w:rsid w:val="00CB0213"/>
    <w:rsid w:val="00CD50C6"/>
    <w:rsid w:val="00CF26A1"/>
    <w:rsid w:val="00CF6872"/>
    <w:rsid w:val="00D0014D"/>
    <w:rsid w:val="00D02BF2"/>
    <w:rsid w:val="00D17F4A"/>
    <w:rsid w:val="00D20EA2"/>
    <w:rsid w:val="00D23CBF"/>
    <w:rsid w:val="00D3479F"/>
    <w:rsid w:val="00D53A28"/>
    <w:rsid w:val="00DA4CE2"/>
    <w:rsid w:val="00DB7466"/>
    <w:rsid w:val="00DF1D46"/>
    <w:rsid w:val="00E04386"/>
    <w:rsid w:val="00E36CCA"/>
    <w:rsid w:val="00E74189"/>
    <w:rsid w:val="00E85792"/>
    <w:rsid w:val="00EA34AB"/>
    <w:rsid w:val="00EB13EB"/>
    <w:rsid w:val="00EB16DE"/>
    <w:rsid w:val="00EC763F"/>
    <w:rsid w:val="00ED0CC3"/>
    <w:rsid w:val="00F06732"/>
    <w:rsid w:val="00F12FED"/>
    <w:rsid w:val="00F25265"/>
    <w:rsid w:val="00F30F9A"/>
    <w:rsid w:val="00F60939"/>
    <w:rsid w:val="00F75EA8"/>
    <w:rsid w:val="00F8742A"/>
    <w:rsid w:val="00F87DA2"/>
    <w:rsid w:val="00FA0C95"/>
    <w:rsid w:val="00FA3D97"/>
    <w:rsid w:val="00FC1C03"/>
    <w:rsid w:val="00FE6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efaultImageDpi w14:val="0"/>
  <w15:docId w15:val="{D719A2D6-1DCE-4937-9616-87659A60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A08"/>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D53E79"/>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D53E79"/>
    <w:rPr>
      <w:rFonts w:ascii="ＭＳ ゴシック" w:eastAsia="ＭＳ ゴシック"/>
      <w:kern w:val="2"/>
      <w:sz w:val="22"/>
    </w:rPr>
  </w:style>
  <w:style w:type="paragraph" w:styleId="a7">
    <w:name w:val="Body Text Indent"/>
    <w:basedOn w:val="a"/>
    <w:link w:val="a8"/>
    <w:uiPriority w:val="99"/>
    <w:pPr>
      <w:ind w:leftChars="103" w:left="601" w:hangingChars="200" w:hanging="397"/>
    </w:pPr>
  </w:style>
  <w:style w:type="character" w:customStyle="1" w:styleId="a8">
    <w:name w:val="本文インデント (文字)"/>
    <w:link w:val="a7"/>
    <w:uiPriority w:val="99"/>
    <w:semiHidden/>
    <w:rsid w:val="00D53E79"/>
    <w:rPr>
      <w:rFonts w:ascii="ＭＳ ゴシック" w:eastAsia="ＭＳ ゴシック"/>
      <w:kern w:val="2"/>
      <w:sz w:val="22"/>
    </w:rPr>
  </w:style>
  <w:style w:type="character" w:styleId="a9">
    <w:name w:val="page number"/>
    <w:uiPriority w:val="99"/>
    <w:rPr>
      <w:rFonts w:cs="Times New Roman"/>
    </w:rPr>
  </w:style>
  <w:style w:type="paragraph" w:styleId="aa">
    <w:name w:val="Balloon Text"/>
    <w:basedOn w:val="a"/>
    <w:link w:val="ab"/>
    <w:uiPriority w:val="99"/>
    <w:semiHidden/>
    <w:rsid w:val="00653458"/>
    <w:rPr>
      <w:rFonts w:ascii="Arial" w:hAnsi="Arial"/>
      <w:sz w:val="18"/>
      <w:szCs w:val="18"/>
    </w:rPr>
  </w:style>
  <w:style w:type="character" w:customStyle="1" w:styleId="ab">
    <w:name w:val="吹き出し (文字)"/>
    <w:link w:val="aa"/>
    <w:uiPriority w:val="99"/>
    <w:semiHidden/>
    <w:rsid w:val="00D53E79"/>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73DA07-58F5-4C6D-BA00-CBE4DC44F183}">
  <ds:schemaRefs>
    <ds:schemaRef ds:uri="http://schemas.openxmlformats.org/officeDocument/2006/bibliography"/>
  </ds:schemaRefs>
</ds:datastoreItem>
</file>

<file path=customXml/itemProps2.xml><?xml version="1.0" encoding="utf-8"?>
<ds:datastoreItem xmlns:ds="http://schemas.openxmlformats.org/officeDocument/2006/customXml" ds:itemID="{B2E1F135-7E6F-41E9-8FB3-B7EE309FFE88}"/>
</file>

<file path=customXml/itemProps3.xml><?xml version="1.0" encoding="utf-8"?>
<ds:datastoreItem xmlns:ds="http://schemas.openxmlformats.org/officeDocument/2006/customXml" ds:itemID="{B6F0BC34-EA72-4A9E-8365-D41F597C1CBE}"/>
</file>

<file path=customXml/itemProps4.xml><?xml version="1.0" encoding="utf-8"?>
<ds:datastoreItem xmlns:ds="http://schemas.openxmlformats.org/officeDocument/2006/customXml" ds:itemID="{50D5128A-2814-4CC2-B92A-EA238720E533}"/>
</file>

<file path=docProps/app.xml><?xml version="1.0" encoding="utf-8"?>
<Properties xmlns="http://schemas.openxmlformats.org/officeDocument/2006/extended-properties" xmlns:vt="http://schemas.openxmlformats.org/officeDocument/2006/docPropsVTypes">
  <Template>Normal.dotm</Template>
  <TotalTime>937</TotalTime>
  <Pages>5</Pages>
  <Words>572</Words>
  <Characters>3265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173</cp:revision>
  <cp:lastPrinted>2007-06-13T09:24:00Z</cp:lastPrinted>
  <dcterms:created xsi:type="dcterms:W3CDTF">1999-12-21T09:50:00Z</dcterms:created>
  <dcterms:modified xsi:type="dcterms:W3CDTF">2020-12-22T11:42:00Z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